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3A39AB"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Del="001814D7" w:rsidRDefault="00CD46CC" w:rsidP="006C4338">
      <w:pPr>
        <w:pStyle w:val="Corpsdetexte31"/>
        <w:tabs>
          <w:tab w:val="left" w:pos="851"/>
        </w:tabs>
        <w:jc w:val="both"/>
        <w:rPr>
          <w:del w:id="2" w:author="LASSORT NATHALIE (CPAM HAUTE-VIENNE)" w:date="2025-10-01T14:52:00Z"/>
          <w:sz w:val="18"/>
          <w:szCs w:val="18"/>
        </w:rPr>
      </w:pPr>
      <w:del w:id="3" w:author="LASSORT NATHALIE (CPAM HAUTE-VIENNE)" w:date="2025-10-01T14:52:00Z">
        <w:r w:rsidDel="001814D7">
          <w:rPr>
            <w:sz w:val="18"/>
            <w:szCs w:val="18"/>
          </w:rPr>
          <w:delText>Alors qu’un acte d’engagement était autrefois requis de l’opérateur économique soumissionnaire lors du dépôt de son offre, sa signature n’est plus aujourd’hui requise qu’au st</w:delText>
        </w:r>
        <w:r w:rsidR="00FE48C9" w:rsidDel="001814D7">
          <w:rPr>
            <w:sz w:val="18"/>
            <w:szCs w:val="18"/>
          </w:rPr>
          <w:delText>ade de l’attribution du marché public.</w:delText>
        </w:r>
      </w:del>
    </w:p>
    <w:p w:rsidR="00FE48C9" w:rsidDel="001814D7" w:rsidRDefault="00FE48C9" w:rsidP="006C4338">
      <w:pPr>
        <w:pStyle w:val="Corpsdetexte31"/>
        <w:tabs>
          <w:tab w:val="left" w:pos="851"/>
        </w:tabs>
        <w:jc w:val="both"/>
        <w:rPr>
          <w:del w:id="4" w:author="LASSORT NATHALIE (CPAM HAUTE-VIENNE)" w:date="2025-10-01T14:52:00Z"/>
          <w:sz w:val="18"/>
          <w:szCs w:val="18"/>
        </w:rPr>
      </w:pPr>
    </w:p>
    <w:p w:rsidR="009B45B9" w:rsidDel="001814D7" w:rsidRDefault="009B1CD0" w:rsidP="006C4338">
      <w:pPr>
        <w:pStyle w:val="Corpsdetexte31"/>
        <w:tabs>
          <w:tab w:val="left" w:pos="851"/>
        </w:tabs>
        <w:jc w:val="both"/>
        <w:rPr>
          <w:del w:id="5" w:author="LASSORT NATHALIE (CPAM HAUTE-VIENNE)" w:date="2025-10-01T14:52:00Z"/>
          <w:sz w:val="18"/>
          <w:szCs w:val="18"/>
        </w:rPr>
      </w:pPr>
      <w:del w:id="6" w:author="LASSORT NATHALIE (CPAM HAUTE-VIENNE)" w:date="2025-10-01T14:52:00Z">
        <w:r w:rsidDel="001814D7">
          <w:rPr>
            <w:sz w:val="18"/>
            <w:szCs w:val="18"/>
          </w:rPr>
          <w:delText xml:space="preserve">Le formulaire </w:delText>
        </w:r>
        <w:r w:rsidR="00E47798" w:rsidDel="001814D7">
          <w:rPr>
            <w:sz w:val="18"/>
            <w:szCs w:val="18"/>
          </w:rPr>
          <w:delText xml:space="preserve">ATTRI1 </w:delText>
        </w:r>
        <w:r w:rsidDel="001814D7">
          <w:rPr>
            <w:sz w:val="18"/>
            <w:szCs w:val="18"/>
          </w:rPr>
          <w:delText xml:space="preserve">est un modèle d’acte d’engagement qui peut être utilisé par </w:delText>
        </w:r>
        <w:r w:rsidR="0021797C" w:rsidDel="001814D7">
          <w:rPr>
            <w:sz w:val="18"/>
            <w:szCs w:val="18"/>
          </w:rPr>
          <w:delText>l’acheteur</w:delText>
        </w:r>
        <w:r w:rsidR="0061068C" w:rsidDel="001814D7">
          <w:rPr>
            <w:sz w:val="18"/>
            <w:szCs w:val="18"/>
          </w:rPr>
          <w:delText>, s’il le souhaite,</w:delText>
        </w:r>
        <w:r w:rsidR="001C40C0" w:rsidDel="001814D7">
          <w:rPr>
            <w:sz w:val="18"/>
            <w:szCs w:val="18"/>
          </w:rPr>
          <w:delText xml:space="preserve"> </w:delText>
        </w:r>
        <w:r w:rsidR="00CD185D" w:rsidDel="001814D7">
          <w:rPr>
            <w:sz w:val="18"/>
            <w:szCs w:val="18"/>
          </w:rPr>
          <w:delText xml:space="preserve">pour conclure un marché </w:delText>
        </w:r>
        <w:r w:rsidR="002E56C1" w:rsidDel="001814D7">
          <w:rPr>
            <w:sz w:val="18"/>
            <w:szCs w:val="18"/>
          </w:rPr>
          <w:delText>public</w:delText>
        </w:r>
        <w:r w:rsidR="00CD185D" w:rsidDel="001814D7">
          <w:rPr>
            <w:sz w:val="18"/>
            <w:szCs w:val="18"/>
          </w:rPr>
          <w:delText xml:space="preserve"> avec le </w:delText>
        </w:r>
        <w:r w:rsidR="00F92811" w:rsidDel="001814D7">
          <w:rPr>
            <w:sz w:val="18"/>
            <w:szCs w:val="18"/>
          </w:rPr>
          <w:delText>titulaire pressenti.</w:delText>
        </w:r>
      </w:del>
    </w:p>
    <w:p w:rsidR="00FE48C9" w:rsidDel="001814D7" w:rsidRDefault="00FE48C9" w:rsidP="006C4338">
      <w:pPr>
        <w:pStyle w:val="Corpsdetexte31"/>
        <w:tabs>
          <w:tab w:val="left" w:pos="851"/>
        </w:tabs>
        <w:jc w:val="both"/>
        <w:rPr>
          <w:del w:id="7" w:author="LASSORT NATHALIE (CPAM HAUTE-VIENNE)" w:date="2025-10-01T14:52:00Z"/>
          <w:sz w:val="18"/>
          <w:szCs w:val="18"/>
        </w:rPr>
      </w:pPr>
    </w:p>
    <w:p w:rsidR="009B1CD0" w:rsidDel="001814D7" w:rsidRDefault="009B1CD0" w:rsidP="006C4338">
      <w:pPr>
        <w:pStyle w:val="Corpsdetexte31"/>
        <w:tabs>
          <w:tab w:val="left" w:pos="851"/>
        </w:tabs>
        <w:jc w:val="both"/>
        <w:rPr>
          <w:del w:id="8" w:author="LASSORT NATHALIE (CPAM HAUTE-VIENNE)" w:date="2025-10-01T14:52:00Z"/>
          <w:sz w:val="18"/>
          <w:szCs w:val="18"/>
        </w:rPr>
      </w:pPr>
      <w:del w:id="9" w:author="LASSORT NATHALIE (CPAM HAUTE-VIENNE)" w:date="2025-10-01T14:52:00Z">
        <w:r w:rsidDel="001814D7">
          <w:rPr>
            <w:sz w:val="18"/>
            <w:szCs w:val="18"/>
          </w:rPr>
          <w:delText xml:space="preserve">Il est conseillé aux acheteurs </w:delText>
        </w:r>
        <w:r w:rsidR="0021797C" w:rsidDel="001814D7">
          <w:rPr>
            <w:sz w:val="18"/>
            <w:szCs w:val="18"/>
          </w:rPr>
          <w:delText xml:space="preserve">de renseigner les différentes rubriques de ce formulaire </w:delText>
        </w:r>
        <w:r w:rsidDel="001814D7">
          <w:rPr>
            <w:sz w:val="18"/>
            <w:szCs w:val="18"/>
          </w:rPr>
          <w:delText xml:space="preserve">avant </w:delText>
        </w:r>
        <w:r w:rsidR="00CD185D" w:rsidDel="001814D7">
          <w:rPr>
            <w:sz w:val="18"/>
            <w:szCs w:val="18"/>
          </w:rPr>
          <w:delText>d</w:delText>
        </w:r>
        <w:r w:rsidR="0021797C" w:rsidDel="001814D7">
          <w:rPr>
            <w:sz w:val="18"/>
            <w:szCs w:val="18"/>
          </w:rPr>
          <w:delText>e l</w:delText>
        </w:r>
        <w:r w:rsidR="00CD185D" w:rsidDel="001814D7">
          <w:rPr>
            <w:sz w:val="18"/>
            <w:szCs w:val="18"/>
          </w:rPr>
          <w:delText>’adresser à l’attributaire</w:delText>
        </w:r>
        <w:r w:rsidDel="001814D7">
          <w:rPr>
            <w:sz w:val="18"/>
            <w:szCs w:val="18"/>
          </w:rPr>
          <w:delText>.</w:delText>
        </w:r>
        <w:r w:rsidR="00CD185D" w:rsidDel="001814D7">
          <w:rPr>
            <w:sz w:val="18"/>
            <w:szCs w:val="18"/>
          </w:rPr>
          <w:delText xml:space="preserve"> Ce dernier </w:delText>
        </w:r>
        <w:r w:rsidR="0021797C" w:rsidDel="001814D7">
          <w:rPr>
            <w:sz w:val="18"/>
            <w:szCs w:val="18"/>
          </w:rPr>
          <w:delText>retourne l’acte d’engagement signé, permettant à l’acheteur de le signer à son tour.</w:delText>
        </w:r>
      </w:del>
    </w:p>
    <w:p w:rsidR="00FE48C9" w:rsidDel="001814D7" w:rsidRDefault="00FE48C9" w:rsidP="006C4338">
      <w:pPr>
        <w:pStyle w:val="Corpsdetexte31"/>
        <w:tabs>
          <w:tab w:val="left" w:pos="851"/>
        </w:tabs>
        <w:jc w:val="both"/>
        <w:rPr>
          <w:del w:id="10" w:author="LASSORT NATHALIE (CPAM HAUTE-VIENNE)" w:date="2025-10-01T14:52:00Z"/>
          <w:sz w:val="18"/>
          <w:szCs w:val="18"/>
        </w:rPr>
      </w:pPr>
    </w:p>
    <w:p w:rsidR="009B1CD0" w:rsidDel="001814D7" w:rsidRDefault="009B1CD0" w:rsidP="006F3DF9">
      <w:pPr>
        <w:pStyle w:val="Corpsdetexte31"/>
        <w:tabs>
          <w:tab w:val="left" w:pos="851"/>
        </w:tabs>
        <w:jc w:val="both"/>
        <w:rPr>
          <w:del w:id="11" w:author="LASSORT NATHALIE (CPAM HAUTE-VIENNE)" w:date="2025-10-01T14:52:00Z"/>
          <w:sz w:val="18"/>
          <w:szCs w:val="18"/>
        </w:rPr>
      </w:pPr>
      <w:del w:id="12" w:author="LASSORT NATHALIE (CPAM HAUTE-VIENNE)" w:date="2025-10-01T14:52:00Z">
        <w:r w:rsidDel="001814D7">
          <w:rPr>
            <w:sz w:val="18"/>
            <w:szCs w:val="18"/>
          </w:rPr>
          <w:delText xml:space="preserve">En cas d’allotissement, </w:delText>
        </w:r>
        <w:r w:rsidR="00CD185D" w:rsidDel="001814D7">
          <w:rPr>
            <w:sz w:val="18"/>
            <w:szCs w:val="18"/>
          </w:rPr>
          <w:delText xml:space="preserve">un formulaire </w:delText>
        </w:r>
        <w:r w:rsidR="00E47798" w:rsidDel="001814D7">
          <w:rPr>
            <w:sz w:val="18"/>
            <w:szCs w:val="18"/>
          </w:rPr>
          <w:delText xml:space="preserve">ATTRI1 </w:delText>
        </w:r>
        <w:r w:rsidR="00CD185D" w:rsidDel="001814D7">
          <w:rPr>
            <w:sz w:val="18"/>
            <w:szCs w:val="18"/>
          </w:rPr>
          <w:delText xml:space="preserve">peut être établi pour chaque </w:delText>
        </w:r>
        <w:r w:rsidDel="001814D7">
          <w:rPr>
            <w:sz w:val="18"/>
            <w:szCs w:val="18"/>
          </w:rPr>
          <w:delText>lot.</w:delText>
        </w:r>
        <w:r w:rsidR="00CD185D" w:rsidDel="001814D7">
          <w:rPr>
            <w:sz w:val="18"/>
            <w:szCs w:val="18"/>
          </w:rPr>
          <w:delText xml:space="preserve"> Lorsqu’un même opérateur économique se voit attribuer plusieurs lots, un seul </w:delText>
        </w:r>
        <w:r w:rsidR="00E47798" w:rsidDel="001814D7">
          <w:rPr>
            <w:sz w:val="18"/>
            <w:szCs w:val="18"/>
          </w:rPr>
          <w:delText xml:space="preserve">ATTRI1 </w:delText>
        </w:r>
        <w:r w:rsidR="00CD185D" w:rsidDel="001814D7">
          <w:rPr>
            <w:sz w:val="18"/>
            <w:szCs w:val="18"/>
          </w:rPr>
          <w:delText>peut être complété.</w:delText>
        </w:r>
        <w:r w:rsidR="0021797C" w:rsidDel="001814D7">
          <w:rPr>
            <w:sz w:val="18"/>
            <w:szCs w:val="18"/>
          </w:rPr>
          <w:delText xml:space="preserve"> Si l’attributaire est retenu sur la base d’une offre variable portant sur plusieurs lots, </w:delText>
        </w:r>
        <w:r w:rsidR="006F3DF9" w:rsidDel="001814D7">
          <w:rPr>
            <w:sz w:val="18"/>
            <w:szCs w:val="18"/>
          </w:rPr>
          <w:delText xml:space="preserve">soit </w:delText>
        </w:r>
        <w:r w:rsidR="0021797C" w:rsidDel="001814D7">
          <w:rPr>
            <w:sz w:val="18"/>
            <w:szCs w:val="18"/>
          </w:rPr>
          <w:delText xml:space="preserve">un acte d’engagement est </w:delText>
        </w:r>
        <w:r w:rsidR="006F3DF9" w:rsidDel="001814D7">
          <w:rPr>
            <w:sz w:val="18"/>
            <w:szCs w:val="18"/>
          </w:rPr>
          <w:delText>établi pour les seuls lots concernés, soit l’acte d’engagement unique mentionne expressément les lots retenus sur la base d’une offre variable</w:delText>
        </w:r>
        <w:r w:rsidR="0021797C" w:rsidDel="001814D7">
          <w:rPr>
            <w:sz w:val="18"/>
            <w:szCs w:val="18"/>
          </w:rPr>
          <w:delText>.</w:delText>
        </w:r>
      </w:del>
    </w:p>
    <w:p w:rsidR="00FE48C9" w:rsidDel="001814D7" w:rsidRDefault="00FE48C9" w:rsidP="006F3DF9">
      <w:pPr>
        <w:pStyle w:val="Corpsdetexte31"/>
        <w:tabs>
          <w:tab w:val="left" w:pos="851"/>
        </w:tabs>
        <w:jc w:val="both"/>
        <w:rPr>
          <w:del w:id="13" w:author="LASSORT NATHALIE (CPAM HAUTE-VIENNE)" w:date="2025-10-01T14:52:00Z"/>
          <w:sz w:val="18"/>
          <w:szCs w:val="18"/>
        </w:rPr>
      </w:pPr>
    </w:p>
    <w:p w:rsidR="009B1CD0" w:rsidDel="001814D7" w:rsidRDefault="009B1CD0" w:rsidP="005846FB">
      <w:pPr>
        <w:pStyle w:val="Corpsdetexte31"/>
        <w:tabs>
          <w:tab w:val="left" w:pos="851"/>
        </w:tabs>
        <w:jc w:val="both"/>
        <w:rPr>
          <w:del w:id="14" w:author="LASSORT NATHALIE (CPAM HAUTE-VIENNE)" w:date="2025-10-01T14:52:00Z"/>
          <w:sz w:val="18"/>
          <w:szCs w:val="18"/>
        </w:rPr>
      </w:pPr>
      <w:del w:id="15" w:author="LASSORT NATHALIE (CPAM HAUTE-VIENNE)" w:date="2025-10-01T14:52:00Z">
        <w:r w:rsidDel="001814D7">
          <w:rPr>
            <w:sz w:val="18"/>
            <w:szCs w:val="18"/>
          </w:rPr>
          <w:delText xml:space="preserve">En cas de </w:delText>
        </w:r>
        <w:r w:rsidR="00F92811" w:rsidDel="001814D7">
          <w:rPr>
            <w:sz w:val="18"/>
            <w:szCs w:val="18"/>
          </w:rPr>
          <w:delText>groupement d’entreprises</w:delText>
        </w:r>
        <w:r w:rsidDel="001814D7">
          <w:rPr>
            <w:sz w:val="18"/>
            <w:szCs w:val="18"/>
          </w:rPr>
          <w:delText xml:space="preserve">, un </w:delText>
        </w:r>
        <w:r w:rsidR="00CD185D" w:rsidDel="001814D7">
          <w:rPr>
            <w:sz w:val="18"/>
            <w:szCs w:val="18"/>
          </w:rPr>
          <w:delText xml:space="preserve">acte d’engagement unique </w:delText>
        </w:r>
        <w:r w:rsidDel="001814D7">
          <w:rPr>
            <w:sz w:val="18"/>
            <w:szCs w:val="18"/>
          </w:rPr>
          <w:delText>est rempli pour le groupement d’entreprises.</w:delText>
        </w:r>
      </w:del>
    </w:p>
    <w:p w:rsidR="00FE48C9" w:rsidDel="001814D7" w:rsidRDefault="00FE48C9" w:rsidP="005846FB">
      <w:pPr>
        <w:pStyle w:val="Corpsdetexte31"/>
        <w:tabs>
          <w:tab w:val="left" w:pos="851"/>
        </w:tabs>
        <w:jc w:val="both"/>
        <w:rPr>
          <w:del w:id="16" w:author="LASSORT NATHALIE (CPAM HAUTE-VIENNE)" w:date="2025-10-01T14:52:00Z"/>
          <w:sz w:val="18"/>
          <w:szCs w:val="18"/>
        </w:rPr>
      </w:pPr>
    </w:p>
    <w:p w:rsidR="004C5755" w:rsidRDefault="004C5755" w:rsidP="004C5755">
      <w:pPr>
        <w:jc w:val="both"/>
        <w:rPr>
          <w:rFonts w:ascii="Arial" w:hAnsi="Arial" w:cs="Arial"/>
          <w:i/>
          <w:sz w:val="18"/>
          <w:szCs w:val="18"/>
        </w:rPr>
      </w:pPr>
      <w:del w:id="17" w:author="LASSORT NATHALIE (CPAM HAUTE-VIENNE)" w:date="2025-10-01T14:52:00Z">
        <w:r w:rsidRPr="006142D9" w:rsidDel="001814D7">
          <w:rPr>
            <w:rFonts w:ascii="Arial" w:hAnsi="Arial" w:cs="Arial"/>
            <w:i/>
            <w:sz w:val="18"/>
            <w:szCs w:val="18"/>
          </w:rPr>
          <w:delText xml:space="preserve">Il est rappelé qu’en application </w:delText>
        </w:r>
        <w:r w:rsidDel="001814D7">
          <w:rPr>
            <w:rFonts w:ascii="Arial" w:hAnsi="Arial" w:cs="Arial"/>
            <w:i/>
            <w:sz w:val="18"/>
            <w:szCs w:val="18"/>
          </w:rPr>
          <w:delText xml:space="preserve">du code de la commande publique, et notamment ses </w:delText>
        </w:r>
        <w:r w:rsidDel="001814D7">
          <w:rPr>
            <w:rFonts w:ascii="Arial" w:hAnsi="Arial" w:cs="Arial"/>
            <w:i/>
            <w:sz w:val="18"/>
            <w:szCs w:val="18"/>
          </w:rPr>
          <w:fldChar w:fldCharType="begin"/>
        </w:r>
        <w:r w:rsidDel="001814D7">
          <w:rPr>
            <w:rFonts w:ascii="Arial" w:hAnsi="Arial" w:cs="Arial"/>
            <w:i/>
            <w:sz w:val="18"/>
            <w:szCs w:val="18"/>
          </w:rPr>
          <w:delInstrText xml:space="preserve"> HYPERLINK "https://www.legifrance.gouv.fr/affichCode.do;jsessionid=D5F2C558D167BFA1A3D87F2A4EDA8784.tplgfr42s_2?idSectionTA=LEGISCTA000037703250&amp;cidTexte=LEGITEXT000037701019&amp;dateTexte=20190401" </w:delInstrText>
        </w:r>
        <w:r w:rsidDel="001814D7">
          <w:rPr>
            <w:rFonts w:ascii="Arial" w:hAnsi="Arial" w:cs="Arial"/>
            <w:i/>
            <w:sz w:val="18"/>
            <w:szCs w:val="18"/>
          </w:rPr>
          <w:fldChar w:fldCharType="separate"/>
        </w:r>
        <w:r w:rsidRPr="00DD00D7" w:rsidDel="001814D7">
          <w:rPr>
            <w:rStyle w:val="Lienhypertexte"/>
            <w:rFonts w:ascii="Arial" w:hAnsi="Arial" w:cs="Arial"/>
            <w:i/>
            <w:sz w:val="18"/>
            <w:szCs w:val="18"/>
          </w:rPr>
          <w:delText>articles L. 1110-1</w:delText>
        </w:r>
        <w:r w:rsidDel="001814D7">
          <w:rPr>
            <w:rFonts w:ascii="Arial" w:hAnsi="Arial" w:cs="Arial"/>
            <w:i/>
            <w:sz w:val="18"/>
            <w:szCs w:val="18"/>
          </w:rPr>
          <w:fldChar w:fldCharType="end"/>
        </w:r>
        <w:r w:rsidDel="001814D7">
          <w:rPr>
            <w:rFonts w:ascii="Arial" w:hAnsi="Arial" w:cs="Arial"/>
            <w:i/>
            <w:sz w:val="18"/>
            <w:szCs w:val="18"/>
          </w:rPr>
          <w:delText xml:space="preserve">, et </w:delText>
        </w:r>
        <w:r w:rsidDel="001814D7">
          <w:rPr>
            <w:rFonts w:ascii="Arial" w:hAnsi="Arial" w:cs="Arial"/>
            <w:i/>
            <w:sz w:val="18"/>
            <w:szCs w:val="18"/>
          </w:rPr>
          <w:fldChar w:fldCharType="begin"/>
        </w:r>
        <w:r w:rsidDel="001814D7">
          <w:rPr>
            <w:rFonts w:ascii="Arial" w:hAnsi="Arial" w:cs="Arial"/>
            <w:i/>
            <w:sz w:val="18"/>
            <w:szCs w:val="18"/>
          </w:rPr>
          <w:delInstrText xml:space="preserve"> HYPERLINK "https://www.legifrance.gouv.fr/affichCode.do;jsessionid=D5F2C558D167BFA1A3D87F2A4EDA8784.tplgfr42s_2?idSectionTA=LEGISCTA000037730365&amp;cidTexte=LEGITEXT000037701019&amp;dateTexte=20190401" </w:delInstrText>
        </w:r>
        <w:r w:rsidDel="001814D7">
          <w:rPr>
            <w:rFonts w:ascii="Arial" w:hAnsi="Arial" w:cs="Arial"/>
            <w:i/>
            <w:sz w:val="18"/>
            <w:szCs w:val="18"/>
          </w:rPr>
          <w:fldChar w:fldCharType="separate"/>
        </w:r>
        <w:r w:rsidRPr="00140738" w:rsidDel="001814D7">
          <w:rPr>
            <w:rStyle w:val="Lienhypertexte"/>
            <w:rFonts w:ascii="Arial" w:hAnsi="Arial" w:cs="Arial"/>
            <w:i/>
            <w:sz w:val="18"/>
            <w:szCs w:val="18"/>
          </w:rPr>
          <w:delText>R. 2162-1 à R. 2162-6</w:delText>
        </w:r>
        <w:r w:rsidDel="001814D7">
          <w:rPr>
            <w:rFonts w:ascii="Arial" w:hAnsi="Arial" w:cs="Arial"/>
            <w:i/>
            <w:sz w:val="18"/>
            <w:szCs w:val="18"/>
          </w:rPr>
          <w:fldChar w:fldCharType="end"/>
        </w:r>
        <w:r w:rsidDel="001814D7">
          <w:rPr>
            <w:rFonts w:ascii="Arial" w:hAnsi="Arial" w:cs="Arial"/>
            <w:i/>
            <w:sz w:val="18"/>
            <w:szCs w:val="18"/>
          </w:rPr>
          <w:delText xml:space="preserve">, </w:delText>
        </w:r>
        <w:r w:rsidDel="001814D7">
          <w:rPr>
            <w:rFonts w:ascii="Arial" w:hAnsi="Arial" w:cs="Arial"/>
            <w:i/>
            <w:sz w:val="18"/>
            <w:szCs w:val="18"/>
          </w:rPr>
          <w:fldChar w:fldCharType="begin"/>
        </w:r>
        <w:r w:rsidDel="001814D7">
          <w:rPr>
            <w:rFonts w:ascii="Arial" w:hAnsi="Arial" w:cs="Arial"/>
            <w:i/>
            <w:sz w:val="18"/>
            <w:szCs w:val="18"/>
          </w:rPr>
          <w:delInstrText xml:space="preserve"> HYPERLINK "https://www.legifrance.gouv.fr/affichCode.do?idSectionTA=LEGISCTA000037730351&amp;cidTexte=LEGITEXT000037701019&amp;dateTexte=20190401" </w:delInstrText>
        </w:r>
        <w:r w:rsidDel="001814D7">
          <w:rPr>
            <w:rFonts w:ascii="Arial" w:hAnsi="Arial" w:cs="Arial"/>
            <w:i/>
            <w:sz w:val="18"/>
            <w:szCs w:val="18"/>
          </w:rPr>
          <w:fldChar w:fldCharType="separate"/>
        </w:r>
        <w:r w:rsidRPr="00140738" w:rsidDel="001814D7">
          <w:rPr>
            <w:rStyle w:val="Lienhypertexte"/>
            <w:rFonts w:ascii="Arial" w:hAnsi="Arial" w:cs="Arial"/>
            <w:i/>
            <w:sz w:val="18"/>
            <w:szCs w:val="18"/>
          </w:rPr>
          <w:delText>R. 2162-7 à R. 2162-12</w:delText>
        </w:r>
        <w:r w:rsidDel="001814D7">
          <w:rPr>
            <w:rFonts w:ascii="Arial" w:hAnsi="Arial" w:cs="Arial"/>
            <w:i/>
            <w:sz w:val="18"/>
            <w:szCs w:val="18"/>
          </w:rPr>
          <w:fldChar w:fldCharType="end"/>
        </w:r>
        <w:r w:rsidDel="001814D7">
          <w:rPr>
            <w:rFonts w:ascii="Arial" w:hAnsi="Arial" w:cs="Arial"/>
            <w:i/>
            <w:sz w:val="18"/>
            <w:szCs w:val="18"/>
          </w:rPr>
          <w:delText xml:space="preserve">, </w:delText>
        </w:r>
        <w:r w:rsidDel="001814D7">
          <w:rPr>
            <w:rFonts w:ascii="Arial" w:hAnsi="Arial" w:cs="Arial"/>
            <w:i/>
            <w:sz w:val="18"/>
            <w:szCs w:val="18"/>
          </w:rPr>
          <w:fldChar w:fldCharType="begin"/>
        </w:r>
        <w:r w:rsidDel="001814D7">
          <w:rPr>
            <w:rFonts w:ascii="Arial" w:hAnsi="Arial" w:cs="Arial"/>
            <w:i/>
            <w:sz w:val="18"/>
            <w:szCs w:val="18"/>
          </w:rPr>
          <w:delInstrText xml:space="preserve"> HYPERLINK "https://www.legifrance.gouv.fr/affichCode.do?idSectionTA=LEGISCTA000037730337&amp;cidTexte=LEGITEXT000037701019&amp;dateTexte=20190401" </w:delInstrText>
        </w:r>
        <w:r w:rsidDel="001814D7">
          <w:rPr>
            <w:rFonts w:ascii="Arial" w:hAnsi="Arial" w:cs="Arial"/>
            <w:i/>
            <w:sz w:val="18"/>
            <w:szCs w:val="18"/>
          </w:rPr>
          <w:fldChar w:fldCharType="separate"/>
        </w:r>
        <w:r w:rsidRPr="00140738" w:rsidDel="001814D7">
          <w:rPr>
            <w:rStyle w:val="Lienhypertexte"/>
            <w:rFonts w:ascii="Arial" w:hAnsi="Arial" w:cs="Arial"/>
            <w:i/>
            <w:sz w:val="18"/>
            <w:szCs w:val="18"/>
          </w:rPr>
          <w:delText>R. 2162-13 à R. 2162-14</w:delText>
        </w:r>
        <w:r w:rsidDel="001814D7">
          <w:rPr>
            <w:rFonts w:ascii="Arial" w:hAnsi="Arial" w:cs="Arial"/>
            <w:i/>
            <w:sz w:val="18"/>
            <w:szCs w:val="18"/>
          </w:rPr>
          <w:fldChar w:fldCharType="end"/>
        </w:r>
        <w:r w:rsidDel="001814D7">
          <w:rPr>
            <w:rFonts w:ascii="Arial" w:hAnsi="Arial" w:cs="Arial"/>
            <w:i/>
            <w:sz w:val="18"/>
            <w:szCs w:val="18"/>
          </w:rPr>
          <w:delText xml:space="preserve"> et </w:delText>
        </w:r>
        <w:r w:rsidDel="001814D7">
          <w:rPr>
            <w:rFonts w:ascii="Arial" w:hAnsi="Arial" w:cs="Arial"/>
            <w:i/>
            <w:sz w:val="18"/>
            <w:szCs w:val="18"/>
          </w:rPr>
          <w:fldChar w:fldCharType="begin"/>
        </w:r>
        <w:r w:rsidDel="001814D7">
          <w:rPr>
            <w:rFonts w:ascii="Arial" w:hAnsi="Arial" w:cs="Arial"/>
            <w:i/>
            <w:sz w:val="18"/>
            <w:szCs w:val="18"/>
          </w:rPr>
          <w:delInstrText xml:space="preserve"> HYPERLINK "https://www.legifrance.gouv.fr/affichCode.do?idSectionTA=LEGISCTA000037730329&amp;cidTexte=LEGITEXT000037701019&amp;dateTexte=20190401" </w:delInstrText>
        </w:r>
        <w:r w:rsidDel="001814D7">
          <w:rPr>
            <w:rFonts w:ascii="Arial" w:hAnsi="Arial" w:cs="Arial"/>
            <w:i/>
            <w:sz w:val="18"/>
            <w:szCs w:val="18"/>
          </w:rPr>
          <w:fldChar w:fldCharType="separate"/>
        </w:r>
        <w:r w:rsidRPr="00140738" w:rsidDel="001814D7">
          <w:rPr>
            <w:rStyle w:val="Lienhypertexte"/>
            <w:rFonts w:ascii="Arial" w:hAnsi="Arial" w:cs="Arial"/>
            <w:i/>
            <w:sz w:val="18"/>
            <w:szCs w:val="18"/>
          </w:rPr>
          <w:delText>R. 2162-15 à R. 2162-21</w:delText>
        </w:r>
        <w:r w:rsidDel="001814D7">
          <w:rPr>
            <w:rFonts w:ascii="Arial" w:hAnsi="Arial" w:cs="Arial"/>
            <w:i/>
            <w:sz w:val="18"/>
            <w:szCs w:val="18"/>
          </w:rPr>
          <w:fldChar w:fldCharType="end"/>
        </w:r>
        <w:r w:rsidDel="001814D7">
          <w:rPr>
            <w:rFonts w:ascii="Arial" w:hAnsi="Arial" w:cs="Arial"/>
            <w:i/>
            <w:sz w:val="18"/>
            <w:szCs w:val="18"/>
          </w:rPr>
          <w:delText xml:space="preserve"> (marchés publics autres que de défense ou de sécurité), ainsi que </w:delText>
        </w:r>
        <w:r w:rsidDel="001814D7">
          <w:rPr>
            <w:rFonts w:ascii="Arial" w:hAnsi="Arial" w:cs="Arial"/>
            <w:i/>
            <w:sz w:val="18"/>
            <w:szCs w:val="18"/>
          </w:rPr>
          <w:fldChar w:fldCharType="begin"/>
        </w:r>
        <w:r w:rsidDel="001814D7">
          <w:rPr>
            <w:rFonts w:ascii="Arial" w:hAnsi="Arial" w:cs="Arial"/>
            <w:i/>
            <w:sz w:val="18"/>
            <w:szCs w:val="18"/>
          </w:rPr>
          <w:delInstrText xml:space="preserve"> HYPERLINK "https://www.legifrance.gouv.fr/affichCode.do;jsessionid=D5F2C558D167BFA1A3D87F2A4EDA8784.tplgfr42s_2?idSectionTA=LEGISCTA000037728715&amp;cidTexte=LEGITEXT000037701019&amp;dateTexte=20190401" </w:delInstrText>
        </w:r>
        <w:r w:rsidDel="001814D7">
          <w:rPr>
            <w:rFonts w:ascii="Arial" w:hAnsi="Arial" w:cs="Arial"/>
            <w:i/>
            <w:sz w:val="18"/>
            <w:szCs w:val="18"/>
          </w:rPr>
          <w:fldChar w:fldCharType="separate"/>
        </w:r>
        <w:r w:rsidRPr="00DD00D7" w:rsidDel="001814D7">
          <w:rPr>
            <w:rStyle w:val="Lienhypertexte"/>
            <w:rFonts w:ascii="Arial" w:hAnsi="Arial" w:cs="Arial"/>
            <w:i/>
            <w:sz w:val="18"/>
            <w:szCs w:val="18"/>
          </w:rPr>
          <w:delText>R. 23612-</w:delText>
        </w:r>
        <w:r w:rsidDel="001814D7">
          <w:rPr>
            <w:rStyle w:val="Lienhypertexte"/>
            <w:rFonts w:ascii="Arial" w:hAnsi="Arial" w:cs="Arial"/>
            <w:i/>
            <w:sz w:val="18"/>
            <w:szCs w:val="18"/>
          </w:rPr>
          <w:delText>1 à R. 2362-6</w:delText>
        </w:r>
        <w:r w:rsidDel="001814D7">
          <w:rPr>
            <w:rFonts w:ascii="Arial" w:hAnsi="Arial" w:cs="Arial"/>
            <w:i/>
            <w:sz w:val="18"/>
            <w:szCs w:val="18"/>
          </w:rPr>
          <w:fldChar w:fldCharType="end"/>
        </w:r>
        <w:r w:rsidDel="001814D7">
          <w:rPr>
            <w:rFonts w:ascii="Arial" w:hAnsi="Arial" w:cs="Arial"/>
            <w:i/>
            <w:sz w:val="18"/>
            <w:szCs w:val="18"/>
          </w:rPr>
          <w:delText xml:space="preserve">, </w:delText>
        </w:r>
        <w:r w:rsidDel="001814D7">
          <w:rPr>
            <w:rFonts w:ascii="Arial" w:hAnsi="Arial" w:cs="Arial"/>
            <w:i/>
            <w:sz w:val="18"/>
            <w:szCs w:val="18"/>
          </w:rPr>
          <w:fldChar w:fldCharType="begin"/>
        </w:r>
        <w:r w:rsidDel="001814D7">
          <w:rPr>
            <w:rFonts w:ascii="Arial" w:hAnsi="Arial" w:cs="Arial"/>
            <w:i/>
            <w:sz w:val="18"/>
            <w:szCs w:val="18"/>
          </w:rPr>
          <w:delInstrText xml:space="preserve"> HYPERLINK "https://www.legifrance.gouv.fr/affichCode.do?idSectionTA=LEGISCTA000037728701&amp;cidTexte=LEGITEXT000037701019&amp;dateTexte=20190401" </w:delInstrText>
        </w:r>
        <w:r w:rsidDel="001814D7">
          <w:rPr>
            <w:rFonts w:ascii="Arial" w:hAnsi="Arial" w:cs="Arial"/>
            <w:i/>
            <w:sz w:val="18"/>
            <w:szCs w:val="18"/>
          </w:rPr>
          <w:fldChar w:fldCharType="separate"/>
        </w:r>
        <w:r w:rsidRPr="00140738" w:rsidDel="001814D7">
          <w:rPr>
            <w:rStyle w:val="Lienhypertexte"/>
            <w:rFonts w:ascii="Arial" w:hAnsi="Arial" w:cs="Arial"/>
            <w:i/>
            <w:sz w:val="18"/>
            <w:szCs w:val="18"/>
          </w:rPr>
          <w:delText>R. 2362-7</w:delText>
        </w:r>
        <w:r w:rsidDel="001814D7">
          <w:rPr>
            <w:rFonts w:ascii="Arial" w:hAnsi="Arial" w:cs="Arial"/>
            <w:i/>
            <w:sz w:val="18"/>
            <w:szCs w:val="18"/>
          </w:rPr>
          <w:fldChar w:fldCharType="end"/>
        </w:r>
        <w:r w:rsidDel="001814D7">
          <w:rPr>
            <w:rFonts w:ascii="Arial" w:hAnsi="Arial" w:cs="Arial"/>
            <w:i/>
            <w:sz w:val="18"/>
            <w:szCs w:val="18"/>
          </w:rPr>
          <w:delText xml:space="preserve">, </w:delText>
        </w:r>
        <w:r w:rsidDel="001814D7">
          <w:rPr>
            <w:rFonts w:ascii="Arial" w:hAnsi="Arial" w:cs="Arial"/>
            <w:i/>
            <w:sz w:val="18"/>
            <w:szCs w:val="18"/>
          </w:rPr>
          <w:fldChar w:fldCharType="begin"/>
        </w:r>
        <w:r w:rsidDel="001814D7">
          <w:rPr>
            <w:rFonts w:ascii="Arial" w:hAnsi="Arial" w:cs="Arial"/>
            <w:i/>
            <w:sz w:val="18"/>
            <w:szCs w:val="18"/>
          </w:rPr>
          <w:delInstrText xml:space="preserve"> HYPERLINK "https://www.legifrance.gouv.fr/affichCode.do?idSectionTA=LEGISCTA000037728697&amp;cidTexte=LEGITEXT000037701019&amp;dateTexte=20190401" </w:delInstrText>
        </w:r>
        <w:r w:rsidDel="001814D7">
          <w:rPr>
            <w:rFonts w:ascii="Arial" w:hAnsi="Arial" w:cs="Arial"/>
            <w:i/>
            <w:sz w:val="18"/>
            <w:szCs w:val="18"/>
          </w:rPr>
          <w:fldChar w:fldCharType="separate"/>
        </w:r>
        <w:r w:rsidRPr="00140738" w:rsidDel="001814D7">
          <w:rPr>
            <w:rStyle w:val="Lienhypertexte"/>
            <w:rFonts w:ascii="Arial" w:hAnsi="Arial" w:cs="Arial"/>
            <w:i/>
            <w:sz w:val="18"/>
            <w:szCs w:val="18"/>
          </w:rPr>
          <w:delText>R. 2362-8</w:delText>
        </w:r>
        <w:r w:rsidDel="001814D7">
          <w:rPr>
            <w:rFonts w:ascii="Arial" w:hAnsi="Arial" w:cs="Arial"/>
            <w:i/>
            <w:sz w:val="18"/>
            <w:szCs w:val="18"/>
          </w:rPr>
          <w:fldChar w:fldCharType="end"/>
        </w:r>
        <w:r w:rsidDel="001814D7">
          <w:rPr>
            <w:rFonts w:ascii="Arial" w:hAnsi="Arial" w:cs="Arial"/>
            <w:i/>
            <w:sz w:val="18"/>
            <w:szCs w:val="18"/>
          </w:rPr>
          <w:delText xml:space="preserve">, </w:delText>
        </w:r>
        <w:r w:rsidDel="001814D7">
          <w:rPr>
            <w:rFonts w:ascii="Arial" w:hAnsi="Arial" w:cs="Arial"/>
            <w:i/>
            <w:sz w:val="18"/>
            <w:szCs w:val="18"/>
          </w:rPr>
          <w:fldChar w:fldCharType="begin"/>
        </w:r>
        <w:r w:rsidDel="001814D7">
          <w:rPr>
            <w:rFonts w:ascii="Arial" w:hAnsi="Arial" w:cs="Arial"/>
            <w:i/>
            <w:sz w:val="18"/>
            <w:szCs w:val="18"/>
          </w:rPr>
          <w:delInstrText xml:space="preserve"> HYPERLINK "https://www.legifrance.gouv.fr/affichCode.do?idSectionTA=LEGISCTA000037728693&amp;cidTexte=LEGITEXT000037701019&amp;dateTexte=20190401" </w:delInstrText>
        </w:r>
        <w:r w:rsidDel="001814D7">
          <w:rPr>
            <w:rFonts w:ascii="Arial" w:hAnsi="Arial" w:cs="Arial"/>
            <w:i/>
            <w:sz w:val="18"/>
            <w:szCs w:val="18"/>
          </w:rPr>
          <w:fldChar w:fldCharType="separate"/>
        </w:r>
        <w:r w:rsidRPr="00140738" w:rsidDel="001814D7">
          <w:rPr>
            <w:rStyle w:val="Lienhypertexte"/>
            <w:rFonts w:ascii="Arial" w:hAnsi="Arial" w:cs="Arial"/>
            <w:i/>
            <w:sz w:val="18"/>
            <w:szCs w:val="18"/>
          </w:rPr>
          <w:delText>R. 2362-9 à R. 2362-12</w:delText>
        </w:r>
        <w:r w:rsidDel="001814D7">
          <w:rPr>
            <w:rFonts w:ascii="Arial" w:hAnsi="Arial" w:cs="Arial"/>
            <w:i/>
            <w:sz w:val="18"/>
            <w:szCs w:val="18"/>
          </w:rPr>
          <w:fldChar w:fldCharType="end"/>
        </w:r>
        <w:r w:rsidDel="001814D7">
          <w:rPr>
            <w:rFonts w:ascii="Arial" w:hAnsi="Arial" w:cs="Arial"/>
            <w:i/>
            <w:sz w:val="18"/>
            <w:szCs w:val="18"/>
          </w:rPr>
          <w:delText>, et </w:delText>
        </w:r>
        <w:r w:rsidDel="001814D7">
          <w:rPr>
            <w:rFonts w:ascii="Arial" w:hAnsi="Arial" w:cs="Arial"/>
            <w:i/>
            <w:sz w:val="18"/>
            <w:szCs w:val="18"/>
          </w:rPr>
          <w:fldChar w:fldCharType="begin"/>
        </w:r>
        <w:r w:rsidDel="001814D7">
          <w:rPr>
            <w:rFonts w:ascii="Arial" w:hAnsi="Arial" w:cs="Arial"/>
            <w:i/>
            <w:sz w:val="18"/>
            <w:szCs w:val="18"/>
          </w:rPr>
          <w:delInstrText xml:space="preserve"> HYPERLINK "https://www.legifrance.gouv.fr/affichCode.do?idSectionTA=LEGISCTA000037728683&amp;cidTexte=LEGITEXT000037701019&amp;dateTexte=20190401" </w:delInstrText>
        </w:r>
        <w:r w:rsidDel="001814D7">
          <w:rPr>
            <w:rFonts w:ascii="Arial" w:hAnsi="Arial" w:cs="Arial"/>
            <w:i/>
            <w:sz w:val="18"/>
            <w:szCs w:val="18"/>
          </w:rPr>
          <w:fldChar w:fldCharType="separate"/>
        </w:r>
        <w:r w:rsidRPr="00140738" w:rsidDel="001814D7">
          <w:rPr>
            <w:rStyle w:val="Lienhypertexte"/>
            <w:rFonts w:ascii="Arial" w:hAnsi="Arial" w:cs="Arial"/>
            <w:i/>
            <w:sz w:val="18"/>
            <w:szCs w:val="18"/>
          </w:rPr>
          <w:delText>R. 2362-13 à R. 2362-18</w:delText>
        </w:r>
        <w:r w:rsidDel="001814D7">
          <w:rPr>
            <w:rFonts w:ascii="Arial" w:hAnsi="Arial" w:cs="Arial"/>
            <w:i/>
            <w:sz w:val="18"/>
            <w:szCs w:val="18"/>
          </w:rPr>
          <w:fldChar w:fldCharType="end"/>
        </w:r>
        <w:r w:rsidDel="001814D7">
          <w:rPr>
            <w:rFonts w:ascii="Arial" w:hAnsi="Arial" w:cs="Arial"/>
            <w:i/>
            <w:sz w:val="18"/>
            <w:szCs w:val="18"/>
          </w:rPr>
          <w:delText xml:space="preserve"> (marchés de défense ou de sécurité)</w:delText>
        </w:r>
        <w:r w:rsidRPr="006142D9" w:rsidDel="001814D7">
          <w:rPr>
            <w:rFonts w:ascii="Arial" w:hAnsi="Arial" w:cs="Arial"/>
            <w:i/>
            <w:sz w:val="18"/>
            <w:szCs w:val="18"/>
          </w:rPr>
          <w:delText xml:space="preserve">, le vocable de « marché public » recouvre </w:delText>
        </w:r>
        <w:r w:rsidDel="001814D7">
          <w:rPr>
            <w:rFonts w:ascii="Arial" w:hAnsi="Arial" w:cs="Arial"/>
            <w:i/>
            <w:sz w:val="18"/>
            <w:szCs w:val="18"/>
          </w:rPr>
          <w:delText xml:space="preserve">aussi </w:delText>
        </w:r>
        <w:r w:rsidRPr="006142D9" w:rsidDel="001814D7">
          <w:rPr>
            <w:rFonts w:ascii="Arial" w:hAnsi="Arial" w:cs="Arial"/>
            <w:i/>
            <w:sz w:val="18"/>
            <w:szCs w:val="18"/>
          </w:rPr>
          <w:delText>les marchés de partenariat</w:delText>
        </w:r>
        <w:r w:rsidDel="001814D7">
          <w:rPr>
            <w:rFonts w:ascii="Arial" w:hAnsi="Arial" w:cs="Arial"/>
            <w:i/>
            <w:sz w:val="18"/>
            <w:szCs w:val="18"/>
          </w:rPr>
          <w:delText xml:space="preserve"> et les marchés de défense ou de sécurité ainsi que les</w:delText>
        </w:r>
        <w:r w:rsidRPr="006142D9" w:rsidDel="001814D7">
          <w:rPr>
            <w:rFonts w:ascii="Arial" w:hAnsi="Arial" w:cs="Arial"/>
            <w:i/>
            <w:sz w:val="18"/>
            <w:szCs w:val="18"/>
          </w:rPr>
          <w:delText xml:space="preserve"> </w:delText>
        </w:r>
        <w:r w:rsidDel="001814D7">
          <w:rPr>
            <w:rFonts w:ascii="Arial" w:hAnsi="Arial" w:cs="Arial"/>
            <w:i/>
            <w:sz w:val="18"/>
            <w:szCs w:val="18"/>
          </w:rPr>
          <w:delText>marchés subséquents et les marchés spécifiques, indépendamment des techniques d’achats utilisées (</w:delText>
        </w:r>
        <w:r w:rsidRPr="006142D9" w:rsidDel="001814D7">
          <w:rPr>
            <w:rFonts w:ascii="Arial" w:hAnsi="Arial" w:cs="Arial"/>
            <w:i/>
            <w:sz w:val="18"/>
            <w:szCs w:val="18"/>
          </w:rPr>
          <w:delText>accords-cadres s’exécutant par la conclusion de marchés subséquents ou par l’émission de bons de commande</w:delText>
        </w:r>
        <w:r w:rsidDel="001814D7">
          <w:rPr>
            <w:rFonts w:ascii="Arial" w:hAnsi="Arial" w:cs="Arial"/>
            <w:i/>
            <w:sz w:val="18"/>
            <w:szCs w:val="18"/>
          </w:rPr>
          <w:delText>, concours, systèmes d’acquisition dynamiques, catalogues électroniques et enchères électroniques), qu’ils soient ou non soumis aux obligations relatives à la préparation et à la passation prévues par ce code</w:delText>
        </w:r>
        <w:r w:rsidRPr="006142D9" w:rsidDel="001814D7">
          <w:rPr>
            <w:rFonts w:ascii="Arial" w:hAnsi="Arial" w:cs="Arial"/>
            <w:i/>
            <w:sz w:val="18"/>
            <w:szCs w:val="18"/>
          </w:rPr>
          <w:delText>.</w:delText>
        </w:r>
        <w:r w:rsidDel="001814D7">
          <w:rPr>
            <w:rFonts w:ascii="Arial" w:hAnsi="Arial" w:cs="Arial"/>
            <w:i/>
            <w:sz w:val="18"/>
            <w:szCs w:val="18"/>
          </w:rPr>
          <w:delText xml:space="preserve"> Dans tous ces cas, le présent formulaire type est utilisable.</w:delText>
        </w:r>
      </w:del>
    </w:p>
    <w:p w:rsidR="004C5755" w:rsidRPr="001C7D87" w:rsidRDefault="004C5755" w:rsidP="004C5755">
      <w:pPr>
        <w:jc w:val="both"/>
        <w:rPr>
          <w:rFonts w:ascii="Arial" w:hAnsi="Arial" w:cs="Arial"/>
          <w:i/>
          <w:sz w:val="18"/>
          <w:szCs w:val="18"/>
        </w:rPr>
      </w:pPr>
      <w:bookmarkStart w:id="18" w:name="_GoBack"/>
      <w:bookmarkEnd w:id="18"/>
    </w:p>
    <w:p w:rsidR="00FE48C9" w:rsidRPr="00C630AD" w:rsidDel="001814D7" w:rsidRDefault="00FE48C9" w:rsidP="005846FB">
      <w:pPr>
        <w:pStyle w:val="Corpsdetexte31"/>
        <w:tabs>
          <w:tab w:val="left" w:pos="851"/>
        </w:tabs>
        <w:jc w:val="both"/>
        <w:rPr>
          <w:del w:id="19" w:author="LASSORT NATHALIE (CPAM HAUTE-VIENNE)" w:date="2025-10-01T14:52:00Z"/>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del w:id="20" w:author="LASSORT NATHALIE (CPAM HAUTE-VIENNE)" w:date="2025-10-01T14:52:00Z">
        <w:r w:rsidR="00CD185D" w:rsidDel="001814D7">
          <w:rPr>
            <w:rFonts w:ascii="Arial" w:hAnsi="Arial" w:cs="Arial"/>
            <w:bCs/>
          </w:rPr>
          <w:delText xml:space="preserve">du marché </w:delText>
        </w:r>
        <w:r w:rsidR="00FE48C9" w:rsidDel="001814D7">
          <w:rPr>
            <w:rFonts w:ascii="Arial" w:hAnsi="Arial" w:cs="Arial"/>
            <w:bCs/>
          </w:rPr>
          <w:delText>public</w:delText>
        </w:r>
      </w:del>
      <w:ins w:id="21" w:author="LASSORT NATHALIE (CPAM HAUTE-VIENNE)" w:date="2025-10-01T15:33:00Z">
        <w:r w:rsidR="008C146A">
          <w:rPr>
            <w:rFonts w:ascii="Arial" w:hAnsi="Arial" w:cs="Arial"/>
            <w:bCs/>
          </w:rPr>
          <w:t>du marché</w:t>
        </w:r>
      </w:ins>
      <w:ins w:id="22" w:author="LASSORT NATHALIE (CPAM HAUTE-VIENNE)" w:date="2025-10-01T14:52:00Z">
        <w:r w:rsidR="001814D7">
          <w:rPr>
            <w:rFonts w:ascii="Arial" w:hAnsi="Arial" w:cs="Arial"/>
            <w:bCs/>
          </w:rPr>
          <w:t> :</w:t>
        </w:r>
      </w:ins>
    </w:p>
    <w:p w:rsidR="009B1CD0" w:rsidDel="001814D7" w:rsidRDefault="009B1CD0" w:rsidP="006F3DF9">
      <w:pPr>
        <w:pStyle w:val="fcase1ertab"/>
        <w:tabs>
          <w:tab w:val="clear" w:pos="426"/>
          <w:tab w:val="left" w:pos="0"/>
          <w:tab w:val="left" w:pos="851"/>
        </w:tabs>
        <w:ind w:left="0" w:firstLine="0"/>
        <w:rPr>
          <w:del w:id="23" w:author="LASSORT NATHALIE (CPAM HAUTE-VIENNE)" w:date="2025-10-01T14:52:00Z"/>
          <w:rFonts w:ascii="Arial" w:hAnsi="Arial" w:cs="Arial"/>
        </w:rPr>
      </w:pPr>
      <w:del w:id="24" w:author="LASSORT NATHALIE (CPAM HAUTE-VIENNE)" w:date="2025-10-01T14:52:00Z">
        <w:r w:rsidDel="001814D7">
          <w:rPr>
            <w:rFonts w:ascii="Arial" w:hAnsi="Arial" w:cs="Arial"/>
            <w:i/>
            <w:sz w:val="18"/>
            <w:szCs w:val="18"/>
          </w:rPr>
          <w:delText>(</w:delText>
        </w:r>
        <w:r w:rsidR="00876A73" w:rsidRPr="00876A73" w:rsidDel="001814D7">
          <w:rPr>
            <w:rFonts w:ascii="Arial" w:hAnsi="Arial" w:cs="Arial"/>
            <w:bCs/>
            <w:i/>
            <w:iCs/>
            <w:sz w:val="18"/>
            <w:szCs w:val="18"/>
          </w:rPr>
          <w:delTex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delText>
        </w:r>
        <w:r w:rsidR="00876A73" w:rsidDel="001814D7">
          <w:rPr>
            <w:rFonts w:ascii="Arial" w:hAnsi="Arial" w:cs="Arial"/>
            <w:bCs/>
            <w:i/>
            <w:iCs/>
            <w:sz w:val="18"/>
            <w:szCs w:val="18"/>
          </w:rPr>
          <w:delText>le présent acte d’engagement</w:delText>
        </w:r>
        <w:r w:rsidR="00876A73" w:rsidRPr="00876A73" w:rsidDel="001814D7">
          <w:rPr>
            <w:rFonts w:ascii="Arial" w:hAnsi="Arial" w:cs="Arial"/>
            <w:bCs/>
            <w:i/>
            <w:iCs/>
            <w:sz w:val="18"/>
            <w:szCs w:val="18"/>
          </w:rPr>
          <w:delText>.</w:delText>
        </w:r>
        <w:r w:rsidDel="001814D7">
          <w:rPr>
            <w:rFonts w:ascii="Arial" w:hAnsi="Arial" w:cs="Arial"/>
            <w:i/>
            <w:sz w:val="18"/>
            <w:szCs w:val="18"/>
          </w:rPr>
          <w:delText>)</w:delText>
        </w:r>
      </w:del>
    </w:p>
    <w:p w:rsidR="009B1CD0" w:rsidRDefault="009B1CD0" w:rsidP="005846FB">
      <w:pPr>
        <w:tabs>
          <w:tab w:val="left" w:pos="426"/>
          <w:tab w:val="left" w:pos="851"/>
        </w:tabs>
        <w:jc w:val="both"/>
        <w:rPr>
          <w:ins w:id="25" w:author="LASSORT NATHALIE (CPAM HAUTE-VIENNE)" w:date="2025-10-01T14:52:00Z"/>
          <w:rFonts w:ascii="Arial" w:hAnsi="Arial" w:cs="Arial"/>
        </w:rPr>
      </w:pPr>
    </w:p>
    <w:p w:rsidR="001814D7" w:rsidDel="001814D7" w:rsidRDefault="001814D7" w:rsidP="005846FB">
      <w:pPr>
        <w:tabs>
          <w:tab w:val="left" w:pos="426"/>
          <w:tab w:val="left" w:pos="851"/>
        </w:tabs>
        <w:jc w:val="both"/>
        <w:rPr>
          <w:del w:id="26" w:author="LASSORT NATHALIE (CPAM HAUTE-VIENNE)" w:date="2025-10-01T14:55:00Z"/>
          <w:rFonts w:ascii="Arial" w:hAnsi="Arial" w:cs="Arial"/>
        </w:rPr>
      </w:pPr>
      <w:ins w:id="27" w:author="LASSORT NATHALIE (CPAM HAUTE-VIENNE)" w:date="2025-10-01T14:52:00Z">
        <w:r>
          <w:rPr>
            <w:rFonts w:ascii="Arial" w:hAnsi="Arial" w:cs="Arial"/>
          </w:rPr>
          <w:t xml:space="preserve">Prestations </w:t>
        </w:r>
      </w:ins>
      <w:ins w:id="28" w:author="LASSORT NATHALIE (CPAM HAUTE-VIENNE)" w:date="2025-10-01T14:53:00Z">
        <w:r>
          <w:rPr>
            <w:rFonts w:ascii="Arial" w:hAnsi="Arial" w:cs="Arial"/>
          </w:rPr>
          <w:t>d’accompagnement au changement, à travers l’ac</w:t>
        </w:r>
      </w:ins>
      <w:ins w:id="29" w:author="LASSORT NATHALIE (CPAM HAUTE-VIENNE)" w:date="2025-10-01T14:54:00Z">
        <w:r>
          <w:rPr>
            <w:rFonts w:ascii="Arial" w:hAnsi="Arial" w:cs="Arial"/>
          </w:rPr>
          <w:t>compagnement et la formation du CODIR, de la ligne managériale et des pilotes de projets de la CPAM de la Haute-Vienne.</w:t>
        </w:r>
      </w:ins>
    </w:p>
    <w:p w:rsidR="00876A73" w:rsidDel="001814D7" w:rsidRDefault="00876A73" w:rsidP="005846FB">
      <w:pPr>
        <w:tabs>
          <w:tab w:val="left" w:pos="426"/>
          <w:tab w:val="left" w:pos="851"/>
        </w:tabs>
        <w:jc w:val="both"/>
        <w:rPr>
          <w:del w:id="30" w:author="LASSORT NATHALIE (CPAM HAUTE-VIENNE)" w:date="2025-10-01T14:55:00Z"/>
          <w:rFonts w:ascii="Arial" w:hAnsi="Arial" w:cs="Arial"/>
        </w:rPr>
      </w:pPr>
    </w:p>
    <w:p w:rsidR="00876A73" w:rsidDel="001814D7" w:rsidRDefault="00876A73" w:rsidP="005846FB">
      <w:pPr>
        <w:tabs>
          <w:tab w:val="left" w:pos="426"/>
          <w:tab w:val="left" w:pos="851"/>
        </w:tabs>
        <w:jc w:val="both"/>
        <w:rPr>
          <w:del w:id="31" w:author="LASSORT NATHALIE (CPAM HAUTE-VIENNE)" w:date="2025-10-01T14:53:00Z"/>
          <w:rFonts w:ascii="Arial" w:hAnsi="Arial" w:cs="Arial"/>
        </w:rPr>
      </w:pPr>
    </w:p>
    <w:p w:rsidR="00876A73" w:rsidDel="001814D7" w:rsidRDefault="00876A73" w:rsidP="005846FB">
      <w:pPr>
        <w:tabs>
          <w:tab w:val="left" w:pos="426"/>
          <w:tab w:val="left" w:pos="851"/>
        </w:tabs>
        <w:jc w:val="both"/>
        <w:rPr>
          <w:del w:id="32" w:author="LASSORT NATHALIE (CPAM HAUTE-VIENNE)" w:date="2025-10-01T14:55:00Z"/>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350AE">
        <w:fldChar w:fldCharType="separate"/>
      </w:r>
      <w:r>
        <w:fldChar w:fldCharType="end"/>
      </w:r>
      <w:r w:rsidR="009B1CD0">
        <w:tab/>
        <w:t xml:space="preserve">à l’ensemble du marché </w:t>
      </w:r>
      <w:r w:rsidR="00FE48C9">
        <w:t>public</w:t>
      </w:r>
      <w:del w:id="33" w:author="LASSORT NATHALIE (CPAM HAUTE-VIENNE)" w:date="2025-10-01T14:55:00Z">
        <w:r w:rsidR="00FE48C9" w:rsidDel="001814D7">
          <w:delText xml:space="preserve"> </w:delText>
        </w:r>
      </w:del>
      <w:ins w:id="34" w:author="LASSORT NATHALIE (CPAM HAUTE-VIENNE)" w:date="2025-10-01T14:55:00Z">
        <w:r w:rsidR="001814D7">
          <w:t xml:space="preserve"> </w:t>
        </w:r>
      </w:ins>
      <w:del w:id="35" w:author="LASSORT NATHALIE (CPAM HAUTE-VIENNE)" w:date="2025-10-01T14:55:00Z">
        <w:r w:rsidR="009B1CD0" w:rsidDel="001814D7">
          <w:rPr>
            <w:i/>
            <w:iCs/>
            <w:sz w:val="18"/>
            <w:szCs w:val="18"/>
          </w:rPr>
          <w:delText>(en cas de non allotissement)</w:delText>
        </w:r>
        <w:r w:rsidR="00B87564" w:rsidDel="001814D7">
          <w:rPr>
            <w:i/>
            <w:iCs/>
            <w:sz w:val="18"/>
            <w:szCs w:val="18"/>
          </w:rPr>
          <w:delText> </w:delText>
        </w:r>
      </w:del>
      <w:r w:rsidR="00B87564">
        <w:rPr>
          <w:iCs/>
        </w:rPr>
        <w:t>;</w:t>
      </w:r>
    </w:p>
    <w:p w:rsidR="009B1CD0" w:rsidDel="009567F8" w:rsidRDefault="009B1CD0" w:rsidP="009B45B9">
      <w:pPr>
        <w:tabs>
          <w:tab w:val="left" w:pos="426"/>
          <w:tab w:val="left" w:pos="851"/>
        </w:tabs>
        <w:jc w:val="both"/>
        <w:rPr>
          <w:del w:id="36" w:author="LASSORT NATHALIE (CPAM HAUTE-VIENNE)" w:date="2025-10-08T10:25:00Z"/>
          <w:rFonts w:ascii="Arial" w:hAnsi="Arial" w:cs="Arial"/>
        </w:rPr>
      </w:pPr>
    </w:p>
    <w:p w:rsidR="00B87564" w:rsidRPr="009567F8" w:rsidDel="001814D7" w:rsidRDefault="007D7A65" w:rsidP="009B45B9">
      <w:pPr>
        <w:pStyle w:val="fcasegauche"/>
        <w:tabs>
          <w:tab w:val="left" w:pos="851"/>
        </w:tabs>
        <w:spacing w:after="0"/>
        <w:ind w:left="851" w:firstLine="0"/>
        <w:rPr>
          <w:del w:id="37" w:author="LASSORT NATHALIE (CPAM HAUTE-VIENNE)" w:date="2025-10-01T14:55:00Z"/>
          <w:rFonts w:ascii="Arial" w:hAnsi="Arial" w:cs="Arial"/>
        </w:rPr>
      </w:pPr>
      <w:del w:id="38" w:author="LASSORT NATHALIE (CPAM HAUTE-VIENNE)" w:date="2025-10-01T14:55:00Z">
        <w:r w:rsidRPr="009567F8" w:rsidDel="001814D7">
          <w:rPr>
            <w:rPrChange w:id="39" w:author="LASSORT NATHALIE (CPAM HAUTE-VIENNE)" w:date="2025-10-08T10:23:00Z">
              <w:rPr/>
            </w:rPrChange>
          </w:rPr>
          <w:fldChar w:fldCharType="begin">
            <w:ffData>
              <w:name w:val=""/>
              <w:enabled/>
              <w:calcOnExit w:val="0"/>
              <w:checkBox>
                <w:size w:val="20"/>
                <w:default w:val="0"/>
              </w:checkBox>
            </w:ffData>
          </w:fldChar>
        </w:r>
        <w:r w:rsidRPr="009567F8" w:rsidDel="001814D7">
          <w:delInstrText xml:space="preserve"> FORMCHECKBOX </w:delInstrText>
        </w:r>
      </w:del>
      <w:del w:id="40" w:author="LASSORT NATHALIE (CPAM HAUTE-VIENNE)" w:date="2025-10-08T10:25:00Z">
        <w:r w:rsidR="00D350AE">
          <w:rPr>
            <w:rPrChange w:id="41" w:author="LASSORT NATHALIE (CPAM HAUTE-VIENNE)" w:date="2025-10-08T10:23:00Z">
              <w:rPr/>
            </w:rPrChange>
          </w:rPr>
        </w:r>
        <w:r w:rsidR="00D350AE">
          <w:rPr>
            <w:rPrChange w:id="42" w:author="LASSORT NATHALIE (CPAM HAUTE-VIENNE)" w:date="2025-10-08T10:23:00Z">
              <w:rPr/>
            </w:rPrChange>
          </w:rPr>
          <w:fldChar w:fldCharType="separate"/>
        </w:r>
      </w:del>
      <w:del w:id="43" w:author="LASSORT NATHALIE (CPAM HAUTE-VIENNE)" w:date="2025-10-01T14:55:00Z">
        <w:r w:rsidRPr="009567F8" w:rsidDel="001814D7">
          <w:rPr>
            <w:rPrChange w:id="44" w:author="LASSORT NATHALIE (CPAM HAUTE-VIENNE)" w:date="2025-10-08T10:23:00Z">
              <w:rPr/>
            </w:rPrChange>
          </w:rPr>
          <w:fldChar w:fldCharType="end"/>
        </w:r>
        <w:r w:rsidR="009B1CD0" w:rsidRPr="009567F8" w:rsidDel="001814D7">
          <w:rPr>
            <w:rFonts w:ascii="Arial" w:hAnsi="Arial" w:cs="Arial"/>
          </w:rPr>
          <w:tab/>
        </w:r>
        <w:r w:rsidR="00B87564" w:rsidRPr="009567F8" w:rsidDel="001814D7">
          <w:rPr>
            <w:rFonts w:ascii="Arial" w:hAnsi="Arial" w:cs="Arial"/>
          </w:rPr>
          <w:delText xml:space="preserve">au lot n°……. ou aux lots n°…………… du marché </w:delText>
        </w:r>
        <w:r w:rsidR="00FE48C9" w:rsidRPr="009567F8" w:rsidDel="001814D7">
          <w:rPr>
            <w:rFonts w:ascii="Arial" w:hAnsi="Arial" w:cs="Arial"/>
          </w:rPr>
          <w:delText xml:space="preserve">public </w:delText>
        </w:r>
        <w:r w:rsidR="00B87564" w:rsidRPr="009567F8" w:rsidDel="001814D7">
          <w:rPr>
            <w:rFonts w:ascii="Arial" w:hAnsi="Arial" w:cs="Arial"/>
            <w:i/>
            <w:iCs/>
            <w:sz w:val="18"/>
            <w:szCs w:val="18"/>
          </w:rPr>
          <w:delText>(en cas d’allotissement)</w:delText>
        </w:r>
        <w:r w:rsidR="00B87564" w:rsidRPr="009567F8" w:rsidDel="001814D7">
          <w:rPr>
            <w:rFonts w:ascii="Arial" w:hAnsi="Arial" w:cs="Arial"/>
          </w:rPr>
          <w:delText> ;</w:delText>
        </w:r>
      </w:del>
    </w:p>
    <w:p w:rsidR="009B1CD0" w:rsidRPr="009567F8" w:rsidDel="001814D7" w:rsidRDefault="009B1CD0" w:rsidP="009B45B9">
      <w:pPr>
        <w:pStyle w:val="fcasegauche"/>
        <w:tabs>
          <w:tab w:val="left" w:pos="851"/>
        </w:tabs>
        <w:spacing w:after="0"/>
        <w:ind w:left="851" w:firstLine="0"/>
        <w:rPr>
          <w:del w:id="45" w:author="LASSORT NATHALIE (CPAM HAUTE-VIENNE)" w:date="2025-10-01T14:55:00Z"/>
          <w:rFonts w:ascii="Arial" w:hAnsi="Arial" w:cs="Arial"/>
        </w:rPr>
      </w:pPr>
      <w:del w:id="46" w:author="LASSORT NATHALIE (CPAM HAUTE-VIENNE)" w:date="2025-10-01T14:55:00Z">
        <w:r w:rsidRPr="009567F8" w:rsidDel="001814D7">
          <w:rPr>
            <w:rFonts w:ascii="Arial" w:hAnsi="Arial" w:cs="Arial"/>
            <w:i/>
            <w:iCs/>
            <w:sz w:val="18"/>
            <w:szCs w:val="18"/>
          </w:rPr>
          <w:delText xml:space="preserve">(Indiquer l’intitulé du </w:delText>
        </w:r>
        <w:r w:rsidR="00B87564" w:rsidRPr="009567F8" w:rsidDel="001814D7">
          <w:rPr>
            <w:rFonts w:ascii="Arial" w:hAnsi="Arial" w:cs="Arial"/>
            <w:i/>
            <w:iCs/>
            <w:sz w:val="18"/>
            <w:szCs w:val="18"/>
          </w:rPr>
          <w:delText xml:space="preserve">ou des </w:delText>
        </w:r>
        <w:r w:rsidRPr="009567F8" w:rsidDel="001814D7">
          <w:rPr>
            <w:rFonts w:ascii="Arial" w:hAnsi="Arial" w:cs="Arial"/>
            <w:i/>
            <w:iCs/>
            <w:sz w:val="18"/>
            <w:szCs w:val="18"/>
          </w:rPr>
          <w:delText>lot</w:delText>
        </w:r>
        <w:r w:rsidR="00B87564" w:rsidRPr="009567F8" w:rsidDel="001814D7">
          <w:rPr>
            <w:rFonts w:ascii="Arial" w:hAnsi="Arial" w:cs="Arial"/>
            <w:i/>
            <w:iCs/>
            <w:sz w:val="18"/>
            <w:szCs w:val="18"/>
          </w:rPr>
          <w:delText>s</w:delText>
        </w:r>
        <w:r w:rsidRPr="009567F8" w:rsidDel="001814D7">
          <w:rPr>
            <w:rFonts w:ascii="Arial" w:hAnsi="Arial" w:cs="Arial"/>
            <w:i/>
            <w:iCs/>
            <w:sz w:val="18"/>
            <w:szCs w:val="18"/>
          </w:rPr>
          <w:delText xml:space="preserve"> tel qu’il figure dans l’avis d'appel à la concurrence</w:delText>
        </w:r>
        <w:r w:rsidRPr="009567F8" w:rsidDel="001814D7">
          <w:rPr>
            <w:rFonts w:ascii="Arial" w:hAnsi="Arial" w:cs="Arial"/>
            <w:bCs/>
            <w:i/>
            <w:iCs/>
            <w:sz w:val="18"/>
            <w:szCs w:val="18"/>
          </w:rPr>
          <w:delText xml:space="preserve"> ou </w:delText>
        </w:r>
        <w:r w:rsidR="001C40C0" w:rsidRPr="009567F8" w:rsidDel="001814D7">
          <w:rPr>
            <w:rFonts w:ascii="Arial" w:hAnsi="Arial" w:cs="Arial"/>
            <w:bCs/>
            <w:i/>
            <w:iCs/>
            <w:sz w:val="18"/>
            <w:szCs w:val="18"/>
          </w:rPr>
          <w:delText>l’invitation à confirmer l’intérêt</w:delText>
        </w:r>
        <w:r w:rsidRPr="009567F8" w:rsidDel="001814D7">
          <w:rPr>
            <w:rFonts w:ascii="Arial" w:hAnsi="Arial" w:cs="Arial"/>
            <w:bCs/>
            <w:i/>
            <w:iCs/>
            <w:sz w:val="18"/>
            <w:szCs w:val="18"/>
          </w:rPr>
          <w:delText>.</w:delText>
        </w:r>
        <w:r w:rsidRPr="009567F8" w:rsidDel="001814D7">
          <w:rPr>
            <w:rFonts w:ascii="Arial" w:hAnsi="Arial" w:cs="Arial"/>
            <w:i/>
            <w:iCs/>
            <w:sz w:val="18"/>
            <w:szCs w:val="18"/>
          </w:rPr>
          <w:delText>)</w:delText>
        </w:r>
      </w:del>
    </w:p>
    <w:p w:rsidR="009B1CD0" w:rsidRPr="009567F8" w:rsidDel="001814D7" w:rsidRDefault="009B1CD0" w:rsidP="009B45B9">
      <w:pPr>
        <w:pStyle w:val="fcasegauche"/>
        <w:tabs>
          <w:tab w:val="left" w:pos="851"/>
        </w:tabs>
        <w:spacing w:after="0"/>
        <w:rPr>
          <w:del w:id="47" w:author="LASSORT NATHALIE (CPAM HAUTE-VIENNE)" w:date="2025-10-01T14:55:00Z"/>
          <w:rFonts w:ascii="Arial" w:hAnsi="Arial" w:cs="Arial"/>
        </w:rPr>
      </w:pPr>
    </w:p>
    <w:p w:rsidR="009B1CD0" w:rsidRPr="009567F8" w:rsidDel="001814D7" w:rsidRDefault="009B1CD0" w:rsidP="006C4338">
      <w:pPr>
        <w:pStyle w:val="fcasegauche"/>
        <w:tabs>
          <w:tab w:val="left" w:pos="851"/>
        </w:tabs>
        <w:spacing w:after="0"/>
        <w:ind w:left="0" w:firstLine="0"/>
        <w:rPr>
          <w:del w:id="48" w:author="LASSORT NATHALIE (CPAM HAUTE-VIENNE)" w:date="2025-10-01T14:55:00Z"/>
          <w:rFonts w:ascii="Arial" w:hAnsi="Arial" w:cs="Arial"/>
        </w:rPr>
      </w:pPr>
    </w:p>
    <w:p w:rsidR="004C5755" w:rsidRPr="009567F8" w:rsidDel="001814D7" w:rsidRDefault="004C5755" w:rsidP="006C4338">
      <w:pPr>
        <w:pStyle w:val="fcasegauche"/>
        <w:tabs>
          <w:tab w:val="left" w:pos="851"/>
        </w:tabs>
        <w:spacing w:after="0"/>
        <w:ind w:left="0" w:firstLine="0"/>
        <w:rPr>
          <w:del w:id="49" w:author="LASSORT NATHALIE (CPAM HAUTE-VIENNE)" w:date="2025-10-01T14:55:00Z"/>
          <w:rFonts w:ascii="Arial" w:hAnsi="Arial" w:cs="Arial"/>
        </w:rPr>
      </w:pPr>
    </w:p>
    <w:p w:rsidR="004C5755" w:rsidRPr="009567F8" w:rsidDel="001814D7" w:rsidRDefault="004C5755" w:rsidP="006C4338">
      <w:pPr>
        <w:pStyle w:val="fcasegauche"/>
        <w:tabs>
          <w:tab w:val="left" w:pos="851"/>
        </w:tabs>
        <w:spacing w:after="0"/>
        <w:ind w:left="0" w:firstLine="0"/>
        <w:rPr>
          <w:del w:id="50" w:author="LASSORT NATHALIE (CPAM HAUTE-VIENNE)" w:date="2025-10-01T14:55:00Z"/>
          <w:rFonts w:ascii="Arial" w:hAnsi="Arial" w:cs="Arial"/>
        </w:rPr>
      </w:pPr>
    </w:p>
    <w:p w:rsidR="004C5755" w:rsidRPr="009567F8" w:rsidDel="001814D7" w:rsidRDefault="004C5755" w:rsidP="006C4338">
      <w:pPr>
        <w:pStyle w:val="fcasegauche"/>
        <w:tabs>
          <w:tab w:val="left" w:pos="851"/>
        </w:tabs>
        <w:spacing w:after="0"/>
        <w:ind w:left="0" w:firstLine="0"/>
        <w:rPr>
          <w:del w:id="51" w:author="LASSORT NATHALIE (CPAM HAUTE-VIENNE)" w:date="2025-10-01T14:55:00Z"/>
          <w:rFonts w:ascii="Arial" w:hAnsi="Arial" w:cs="Arial"/>
        </w:rPr>
      </w:pPr>
    </w:p>
    <w:p w:rsidR="009B1CD0" w:rsidRPr="009567F8" w:rsidDel="001814D7" w:rsidRDefault="009B1CD0" w:rsidP="006B5057">
      <w:pPr>
        <w:pStyle w:val="fcasegauche"/>
        <w:tabs>
          <w:tab w:val="left" w:pos="851"/>
        </w:tabs>
        <w:spacing w:before="120" w:after="0"/>
        <w:ind w:left="426" w:firstLine="0"/>
        <w:rPr>
          <w:del w:id="52" w:author="LASSORT NATHALIE (CPAM HAUTE-VIENNE)" w:date="2025-10-01T14:55:00Z"/>
          <w:rFonts w:ascii="Arial" w:hAnsi="Arial" w:cs="Arial"/>
          <w:iCs/>
        </w:rPr>
      </w:pPr>
    </w:p>
    <w:p w:rsidR="009B1CD0" w:rsidRPr="009567F8" w:rsidDel="009567F8" w:rsidRDefault="007D7A65" w:rsidP="006B5057">
      <w:pPr>
        <w:pStyle w:val="fcasegauche"/>
        <w:numPr>
          <w:ilvl w:val="0"/>
          <w:numId w:val="5"/>
        </w:numPr>
        <w:tabs>
          <w:tab w:val="left" w:pos="851"/>
        </w:tabs>
        <w:spacing w:after="0"/>
        <w:ind w:left="851"/>
        <w:rPr>
          <w:del w:id="53" w:author="LASSORT NATHALIE (CPAM HAUTE-VIENNE)" w:date="2025-10-08T10:25:00Z"/>
          <w:rFonts w:ascii="Arial" w:hAnsi="Arial" w:cs="Arial"/>
        </w:rPr>
      </w:pPr>
      <w:del w:id="54" w:author="LASSORT NATHALIE (CPAM HAUTE-VIENNE)" w:date="2025-10-08T10:25:00Z">
        <w:r w:rsidRPr="009567F8" w:rsidDel="009567F8">
          <w:rPr>
            <w:rPrChange w:id="55" w:author="LASSORT NATHALIE (CPAM HAUTE-VIENNE)" w:date="2025-10-08T10:23:00Z">
              <w:rPr/>
            </w:rPrChange>
          </w:rPr>
          <w:fldChar w:fldCharType="begin">
            <w:ffData>
              <w:name w:val=""/>
              <w:enabled/>
              <w:calcOnExit w:val="0"/>
              <w:checkBox>
                <w:size w:val="20"/>
                <w:default w:val="0"/>
              </w:checkBox>
            </w:ffData>
          </w:fldChar>
        </w:r>
        <w:r w:rsidRPr="009567F8" w:rsidDel="009567F8">
          <w:delInstrText xml:space="preserve"> FORMCHECKBOX </w:delInstrText>
        </w:r>
        <w:r w:rsidR="00D350AE">
          <w:rPr>
            <w:rPrChange w:id="56" w:author="LASSORT NATHALIE (CPAM HAUTE-VIENNE)" w:date="2025-10-08T10:23:00Z">
              <w:rPr/>
            </w:rPrChange>
          </w:rPr>
        </w:r>
        <w:r w:rsidR="00D350AE">
          <w:rPr>
            <w:rPrChange w:id="57" w:author="LASSORT NATHALIE (CPAM HAUTE-VIENNE)" w:date="2025-10-08T10:23:00Z">
              <w:rPr/>
            </w:rPrChange>
          </w:rPr>
          <w:fldChar w:fldCharType="separate"/>
        </w:r>
        <w:r w:rsidRPr="009567F8" w:rsidDel="009567F8">
          <w:rPr>
            <w:rPrChange w:id="58" w:author="LASSORT NATHALIE (CPAM HAUTE-VIENNE)" w:date="2025-10-08T10:23:00Z">
              <w:rPr/>
            </w:rPrChange>
          </w:rPr>
          <w:fldChar w:fldCharType="end"/>
        </w:r>
        <w:r w:rsidR="009B1CD0" w:rsidRPr="009567F8" w:rsidDel="009567F8">
          <w:rPr>
            <w:rFonts w:ascii="Arial" w:hAnsi="Arial" w:cs="Arial"/>
          </w:rPr>
          <w:tab/>
          <w:delText>à l’offre de base</w:delText>
        </w:r>
        <w:r w:rsidR="004C5755" w:rsidRPr="009567F8" w:rsidDel="009567F8">
          <w:rPr>
            <w:rFonts w:ascii="Arial" w:hAnsi="Arial" w:cs="Arial"/>
          </w:rPr>
          <w:delText> ;</w:delText>
        </w:r>
      </w:del>
    </w:p>
    <w:p w:rsidR="009B1CD0" w:rsidRDefault="009B1CD0" w:rsidP="005846FB">
      <w:pPr>
        <w:pStyle w:val="fcasegauche"/>
        <w:tabs>
          <w:tab w:val="left" w:pos="851"/>
        </w:tabs>
        <w:spacing w:after="0"/>
        <w:rPr>
          <w:rFonts w:ascii="Arial" w:hAnsi="Arial" w:cs="Arial"/>
        </w:rPr>
      </w:pPr>
    </w:p>
    <w:p w:rsidR="009B1CD0" w:rsidDel="001814D7" w:rsidRDefault="007D7A65" w:rsidP="005846FB">
      <w:pPr>
        <w:pStyle w:val="fcasegauche"/>
        <w:tabs>
          <w:tab w:val="left" w:pos="851"/>
        </w:tabs>
        <w:spacing w:after="0"/>
        <w:ind w:left="851" w:firstLine="0"/>
        <w:rPr>
          <w:del w:id="59" w:author="LASSORT NATHALIE (CPAM HAUTE-VIENNE)" w:date="2025-10-01T14:55:00Z"/>
          <w:rFonts w:ascii="Arial" w:hAnsi="Arial" w:cs="Arial"/>
        </w:rPr>
      </w:pPr>
      <w:del w:id="60" w:author="LASSORT NATHALIE (CPAM HAUTE-VIENNE)" w:date="2025-10-01T14:55:00Z">
        <w:r w:rsidDel="001814D7">
          <w:fldChar w:fldCharType="begin">
            <w:ffData>
              <w:name w:val=""/>
              <w:enabled/>
              <w:calcOnExit w:val="0"/>
              <w:checkBox>
                <w:size w:val="20"/>
                <w:default w:val="0"/>
              </w:checkBox>
            </w:ffData>
          </w:fldChar>
        </w:r>
        <w:r w:rsidDel="001814D7">
          <w:delInstrText xml:space="preserve"> FORMCHECKBOX </w:delInstrText>
        </w:r>
      </w:del>
      <w:r w:rsidR="00D350AE">
        <w:fldChar w:fldCharType="separate"/>
      </w:r>
      <w:del w:id="61" w:author="LASSORT NATHALIE (CPAM HAUTE-VIENNE)" w:date="2025-10-01T14:55:00Z">
        <w:r w:rsidDel="001814D7">
          <w:fldChar w:fldCharType="end"/>
        </w:r>
        <w:r w:rsidR="009B1CD0" w:rsidDel="001814D7">
          <w:rPr>
            <w:rFonts w:ascii="Arial" w:hAnsi="Arial" w:cs="Arial"/>
          </w:rPr>
          <w:tab/>
          <w:delText xml:space="preserve">à la variante suivante : </w:delText>
        </w:r>
      </w:del>
    </w:p>
    <w:p w:rsidR="006B5057" w:rsidDel="001814D7" w:rsidRDefault="006B5057" w:rsidP="005846FB">
      <w:pPr>
        <w:pStyle w:val="fcasegauche"/>
        <w:tabs>
          <w:tab w:val="left" w:pos="851"/>
        </w:tabs>
        <w:spacing w:after="0"/>
        <w:rPr>
          <w:del w:id="62" w:author="LASSORT NATHALIE (CPAM HAUTE-VIENNE)" w:date="2025-10-01T14:55:00Z"/>
          <w:rFonts w:ascii="Arial" w:hAnsi="Arial" w:cs="Arial"/>
        </w:rPr>
      </w:pPr>
    </w:p>
    <w:p w:rsidR="006B5057" w:rsidDel="001814D7" w:rsidRDefault="006B5057" w:rsidP="005846FB">
      <w:pPr>
        <w:pStyle w:val="fcasegauche"/>
        <w:tabs>
          <w:tab w:val="left" w:pos="851"/>
        </w:tabs>
        <w:spacing w:after="0"/>
        <w:rPr>
          <w:del w:id="63" w:author="LASSORT NATHALIE (CPAM HAUTE-VIENNE)" w:date="2025-10-01T14:55:00Z"/>
          <w:rFonts w:ascii="Arial" w:hAnsi="Arial" w:cs="Arial"/>
        </w:rPr>
      </w:pPr>
    </w:p>
    <w:p w:rsidR="006B5057" w:rsidDel="001814D7" w:rsidRDefault="006B5057" w:rsidP="005846FB">
      <w:pPr>
        <w:pStyle w:val="fcasegauche"/>
        <w:tabs>
          <w:tab w:val="left" w:pos="851"/>
        </w:tabs>
        <w:spacing w:after="0"/>
        <w:rPr>
          <w:del w:id="64" w:author="LASSORT NATHALIE (CPAM HAUTE-VIENNE)" w:date="2025-10-01T14:55:00Z"/>
          <w:rFonts w:ascii="Arial" w:hAnsi="Arial" w:cs="Arial"/>
        </w:rPr>
      </w:pPr>
    </w:p>
    <w:p w:rsidR="006B5057" w:rsidDel="001814D7" w:rsidRDefault="006B5057" w:rsidP="005846FB">
      <w:pPr>
        <w:pStyle w:val="fcasegauche"/>
        <w:tabs>
          <w:tab w:val="left" w:pos="851"/>
        </w:tabs>
        <w:spacing w:after="0"/>
        <w:rPr>
          <w:del w:id="65" w:author="LASSORT NATHALIE (CPAM HAUTE-VIENNE)" w:date="2025-10-01T14:55:00Z"/>
          <w:rFonts w:ascii="Arial" w:hAnsi="Arial" w:cs="Arial"/>
        </w:rPr>
      </w:pPr>
    </w:p>
    <w:p w:rsidR="006B5057" w:rsidDel="001814D7" w:rsidRDefault="006B5057" w:rsidP="006B5057">
      <w:pPr>
        <w:pStyle w:val="fcasegauche"/>
        <w:numPr>
          <w:ilvl w:val="0"/>
          <w:numId w:val="5"/>
        </w:numPr>
        <w:tabs>
          <w:tab w:val="left" w:pos="851"/>
        </w:tabs>
        <w:spacing w:after="0"/>
        <w:ind w:left="851"/>
        <w:rPr>
          <w:del w:id="66" w:author="LASSORT NATHALIE (CPAM HAUTE-VIENNE)" w:date="2025-10-01T14:55:00Z"/>
          <w:rFonts w:ascii="Arial" w:hAnsi="Arial" w:cs="Arial"/>
        </w:rPr>
      </w:pPr>
      <w:del w:id="67" w:author="LASSORT NATHALIE (CPAM HAUTE-VIENNE)" w:date="2025-10-01T14:55:00Z">
        <w:r w:rsidDel="001814D7">
          <w:fldChar w:fldCharType="begin">
            <w:ffData>
              <w:name w:val=""/>
              <w:enabled/>
              <w:calcOnExit w:val="0"/>
              <w:checkBox>
                <w:size w:val="20"/>
                <w:default w:val="0"/>
              </w:checkBox>
            </w:ffData>
          </w:fldChar>
        </w:r>
        <w:r w:rsidDel="001814D7">
          <w:delInstrText xml:space="preserve"> FORMCHECKBOX </w:delInstrText>
        </w:r>
      </w:del>
      <w:r w:rsidR="00D350AE">
        <w:fldChar w:fldCharType="separate"/>
      </w:r>
      <w:del w:id="68" w:author="LASSORT NATHALIE (CPAM HAUTE-VIENNE)" w:date="2025-10-01T14:55:00Z">
        <w:r w:rsidDel="001814D7">
          <w:fldChar w:fldCharType="end"/>
        </w:r>
        <w:r w:rsidDel="001814D7">
          <w:rPr>
            <w:rFonts w:ascii="Arial" w:hAnsi="Arial" w:cs="Arial"/>
          </w:rPr>
          <w:tab/>
          <w:delText xml:space="preserve">avec les prestations supplémentaires suivantes : </w:delText>
        </w:r>
      </w:del>
    </w:p>
    <w:p w:rsidR="006B5057" w:rsidDel="001814D7" w:rsidRDefault="006B5057" w:rsidP="005846FB">
      <w:pPr>
        <w:pStyle w:val="fcasegauche"/>
        <w:tabs>
          <w:tab w:val="left" w:pos="851"/>
        </w:tabs>
        <w:spacing w:after="0"/>
        <w:ind w:left="0" w:firstLine="0"/>
        <w:rPr>
          <w:del w:id="69" w:author="LASSORT NATHALIE (CPAM HAUTE-VIENNE)" w:date="2025-10-01T14:55:00Z"/>
          <w:rFonts w:ascii="Arial" w:hAnsi="Arial" w:cs="Arial"/>
        </w:rPr>
      </w:pPr>
    </w:p>
    <w:p w:rsidR="006B5057" w:rsidDel="001814D7" w:rsidRDefault="006B5057" w:rsidP="005846FB">
      <w:pPr>
        <w:pStyle w:val="fcasegauche"/>
        <w:tabs>
          <w:tab w:val="left" w:pos="851"/>
        </w:tabs>
        <w:spacing w:after="0"/>
        <w:ind w:left="0" w:firstLine="0"/>
        <w:rPr>
          <w:del w:id="70" w:author="LASSORT NATHALIE (CPAM HAUTE-VIENNE)" w:date="2025-10-01T14:55:00Z"/>
          <w:rFonts w:ascii="Arial" w:hAnsi="Arial" w:cs="Arial"/>
        </w:rPr>
      </w:pPr>
    </w:p>
    <w:p w:rsidR="006B5057" w:rsidDel="001814D7" w:rsidRDefault="006B5057" w:rsidP="005846FB">
      <w:pPr>
        <w:pStyle w:val="fcasegauche"/>
        <w:tabs>
          <w:tab w:val="left" w:pos="851"/>
        </w:tabs>
        <w:spacing w:after="0"/>
        <w:ind w:left="0" w:firstLine="0"/>
        <w:rPr>
          <w:del w:id="71" w:author="LASSORT NATHALIE (CPAM HAUTE-VIENNE)" w:date="2025-10-01T14:55:00Z"/>
          <w:rFonts w:ascii="Arial" w:hAnsi="Arial" w:cs="Arial"/>
        </w:rPr>
      </w:pPr>
    </w:p>
    <w:p w:rsidR="006B5057" w:rsidDel="001814D7" w:rsidRDefault="006B5057" w:rsidP="005846FB">
      <w:pPr>
        <w:pStyle w:val="fcasegauche"/>
        <w:tabs>
          <w:tab w:val="left" w:pos="851"/>
        </w:tabs>
        <w:spacing w:after="0"/>
        <w:ind w:left="0" w:firstLine="0"/>
        <w:rPr>
          <w:del w:id="72" w:author="LASSORT NATHALIE (CPAM HAUTE-VIENNE)" w:date="2025-10-01T14:55:00Z"/>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ins w:id="73" w:author="LASSORT NATHALIE (CPAM HAUTE-VIENNE)" w:date="2025-10-01T14:57:00Z">
        <w:r w:rsidR="001814D7">
          <w:rPr>
            <w:rFonts w:ascii="Arial" w:hAnsi="Arial" w:cs="Arial"/>
          </w:rPr>
          <w:t> :</w:t>
        </w:r>
      </w:ins>
      <w:del w:id="74" w:author="LASSORT NATHALIE (CPAM HAUTE-VIENNE)" w:date="2025-10-01T14:57:00Z">
        <w:r w:rsidDel="001814D7">
          <w:rPr>
            <w:rFonts w:ascii="Arial" w:hAnsi="Arial" w:cs="Arial"/>
          </w:rPr>
          <w:delText>,</w:delText>
        </w:r>
      </w:del>
    </w:p>
    <w:p w:rsidR="009B1CD0" w:rsidRDefault="007D7A65" w:rsidP="005846FB">
      <w:pPr>
        <w:tabs>
          <w:tab w:val="left" w:pos="851"/>
        </w:tabs>
        <w:spacing w:before="120"/>
        <w:ind w:left="1135" w:hanging="284"/>
        <w:jc w:val="both"/>
        <w:rPr>
          <w:ins w:id="75" w:author="LASSORT NATHALIE (CPAM HAUTE-VIENNE)" w:date="2025-10-01T14:59:00Z"/>
          <w:rFonts w:ascii="Arial" w:hAnsi="Arial" w:cs="Arial"/>
          <w:lang w:val="en-GB"/>
        </w:rPr>
      </w:pPr>
      <w:r>
        <w:fldChar w:fldCharType="begin">
          <w:ffData>
            <w:name w:val=""/>
            <w:enabled/>
            <w:calcOnExit w:val="0"/>
            <w:checkBox>
              <w:size w:val="20"/>
              <w:default w:val="0"/>
            </w:checkBox>
          </w:ffData>
        </w:fldChar>
      </w:r>
      <w:r w:rsidRPr="00CD185D">
        <w:rPr>
          <w:lang w:val="en-US"/>
        </w:rPr>
        <w:instrText xml:space="preserve"> FORMCHECKBOX </w:instrText>
      </w:r>
      <w:r w:rsidR="00D350AE">
        <w:fldChar w:fldCharType="separate"/>
      </w:r>
      <w:r>
        <w:fldChar w:fldCharType="end"/>
      </w:r>
      <w:r w:rsidR="009B1CD0">
        <w:rPr>
          <w:rFonts w:ascii="Arial" w:hAnsi="Arial" w:cs="Arial"/>
          <w:lang w:val="en-GB"/>
        </w:rPr>
        <w:t xml:space="preserve"> </w:t>
      </w:r>
      <w:ins w:id="76" w:author="LASSORT NATHALIE (CPAM HAUTE-VIENNE)" w:date="2025-10-01T15:00:00Z">
        <w:r w:rsidR="001814D7">
          <w:rPr>
            <w:rFonts w:ascii="Arial" w:hAnsi="Arial" w:cs="Arial"/>
            <w:lang w:val="en-GB"/>
          </w:rPr>
          <w:t>L</w:t>
        </w:r>
      </w:ins>
      <w:ins w:id="77" w:author="LASSORT NATHALIE (CPAM HAUTE-VIENNE)" w:date="2025-10-01T14:58:00Z">
        <w:r w:rsidR="001814D7">
          <w:rPr>
            <w:rFonts w:ascii="Arial" w:hAnsi="Arial" w:cs="Arial"/>
            <w:lang w:val="en-GB"/>
          </w:rPr>
          <w:t>’</w:t>
        </w:r>
      </w:ins>
      <w:del w:id="78" w:author="LASSORT NATHALIE (CPAM HAUTE-VIENNE)" w:date="2025-10-01T14:58:00Z">
        <w:r w:rsidR="009B1CD0" w:rsidDel="001814D7">
          <w:rPr>
            <w:rFonts w:ascii="Arial" w:hAnsi="Arial" w:cs="Arial"/>
            <w:lang w:val="en-GB"/>
          </w:rPr>
          <w:delText>CCAP n°…………………………………………………………………………………………..</w:delText>
        </w:r>
      </w:del>
      <w:ins w:id="79" w:author="LASSORT NATHALIE (CPAM HAUTE-VIENNE)" w:date="2025-10-01T14:58:00Z">
        <w:r w:rsidR="001814D7">
          <w:rPr>
            <w:rFonts w:ascii="Arial" w:hAnsi="Arial" w:cs="Arial"/>
            <w:lang w:val="en-GB"/>
          </w:rPr>
          <w:t xml:space="preserve">ATTRI1 – </w:t>
        </w:r>
      </w:ins>
      <w:ins w:id="80" w:author="LASSORT NATHALIE (CPAM HAUTE-VIENNE)" w:date="2025-10-01T14:59:00Z">
        <w:r w:rsidR="001814D7">
          <w:rPr>
            <w:rFonts w:ascii="Arial" w:hAnsi="Arial" w:cs="Arial"/>
            <w:lang w:val="en-GB"/>
          </w:rPr>
          <w:t>l’</w:t>
        </w:r>
      </w:ins>
      <w:ins w:id="81" w:author="LASSORT NATHALIE (CPAM HAUTE-VIENNE)" w:date="2025-10-01T14:58:00Z">
        <w:r w:rsidR="001814D7">
          <w:rPr>
            <w:rFonts w:ascii="Arial" w:hAnsi="Arial" w:cs="Arial"/>
            <w:lang w:val="en-GB"/>
          </w:rPr>
          <w:t>Acte d’Engagement</w:t>
        </w:r>
      </w:ins>
      <w:ins w:id="82" w:author="LASSORT NATHALIE (CPAM HAUTE-VIENNE)" w:date="2025-10-01T14:59:00Z">
        <w:r w:rsidR="001814D7">
          <w:rPr>
            <w:rFonts w:ascii="Arial" w:hAnsi="Arial" w:cs="Arial"/>
            <w:lang w:val="en-GB"/>
          </w:rPr>
          <w:t xml:space="preserve"> et ses annexes </w:t>
        </w:r>
      </w:ins>
    </w:p>
    <w:p w:rsidR="001814D7" w:rsidRDefault="001814D7" w:rsidP="005846FB">
      <w:pPr>
        <w:tabs>
          <w:tab w:val="left" w:pos="851"/>
        </w:tabs>
        <w:spacing w:before="120"/>
        <w:ind w:left="1135" w:hanging="284"/>
        <w:jc w:val="both"/>
        <w:rPr>
          <w:ins w:id="83" w:author="LASSORT NATHALIE (CPAM HAUTE-VIENNE)" w:date="2025-10-01T14:59:00Z"/>
        </w:rPr>
      </w:pPr>
      <w:ins w:id="84" w:author="LASSORT NATHALIE (CPAM HAUTE-VIENNE)" w:date="2025-10-01T14:59:00Z">
        <w:r>
          <w:rPr>
            <w:rFonts w:ascii="Arial" w:hAnsi="Arial" w:cs="Arial"/>
            <w:lang w:val="en-GB"/>
          </w:rPr>
          <w:tab/>
        </w:r>
        <w:r>
          <w:fldChar w:fldCharType="begin">
            <w:ffData>
              <w:name w:val=""/>
              <w:enabled/>
              <w:calcOnExit w:val="0"/>
              <w:checkBox>
                <w:size w:val="20"/>
                <w:default w:val="0"/>
              </w:checkBox>
            </w:ffData>
          </w:fldChar>
        </w:r>
        <w:r>
          <w:instrText xml:space="preserve"> FORMCHECKBOX </w:instrText>
        </w:r>
      </w:ins>
      <w:r w:rsidR="00D350AE">
        <w:fldChar w:fldCharType="separate"/>
      </w:r>
      <w:ins w:id="85" w:author="LASSORT NATHALIE (CPAM HAUTE-VIENNE)" w:date="2025-10-01T14:59:00Z">
        <w:r>
          <w:fldChar w:fldCharType="end"/>
        </w:r>
        <w:r>
          <w:t xml:space="preserve"> Le Bordereau de Prix Unitaire</w:t>
        </w:r>
      </w:ins>
    </w:p>
    <w:p w:rsidR="001814D7" w:rsidRPr="00CD185D" w:rsidRDefault="001814D7" w:rsidP="005846FB">
      <w:pPr>
        <w:tabs>
          <w:tab w:val="left" w:pos="851"/>
        </w:tabs>
        <w:spacing w:before="120"/>
        <w:ind w:left="1135" w:hanging="284"/>
        <w:jc w:val="both"/>
        <w:rPr>
          <w:lang w:val="en-US"/>
        </w:rPr>
      </w:pPr>
      <w:ins w:id="86" w:author="LASSORT NATHALIE (CPAM HAUTE-VIENNE)" w:date="2025-10-01T14:59:00Z">
        <w:r>
          <w:tab/>
        </w:r>
        <w:r>
          <w:fldChar w:fldCharType="begin">
            <w:ffData>
              <w:name w:val=""/>
              <w:enabled/>
              <w:calcOnExit w:val="0"/>
              <w:checkBox>
                <w:size w:val="20"/>
                <w:default w:val="0"/>
              </w:checkBox>
            </w:ffData>
          </w:fldChar>
        </w:r>
        <w:r>
          <w:instrText xml:space="preserve"> FORMCHECKBOX </w:instrText>
        </w:r>
      </w:ins>
      <w:r w:rsidR="00D350AE">
        <w:fldChar w:fldCharType="separate"/>
      </w:r>
      <w:ins w:id="87" w:author="LASSORT NATHALIE (CPAM HAUTE-VIENNE)" w:date="2025-10-01T14:59:00Z">
        <w:r>
          <w:fldChar w:fldCharType="end"/>
        </w:r>
        <w:r>
          <w:t xml:space="preserve"> </w:t>
        </w:r>
      </w:ins>
      <w:ins w:id="88" w:author="LASSORT NATHALIE (CPAM HAUTE-VIENNE)" w:date="2025-10-01T15:00:00Z">
        <w:r>
          <w:t xml:space="preserve">Le </w:t>
        </w:r>
      </w:ins>
      <w:ins w:id="89" w:author="LASSORT NATHALIE (CPAM HAUTE-VIENNE)" w:date="2025-10-08T10:24:00Z">
        <w:r w:rsidR="009567F8">
          <w:t>C</w:t>
        </w:r>
      </w:ins>
      <w:ins w:id="90" w:author="LASSORT NATHALIE (CPAM HAUTE-VIENNE)" w:date="2025-10-01T15:00:00Z">
        <w:r w:rsidR="009567F8">
          <w:t xml:space="preserve">adre de </w:t>
        </w:r>
      </w:ins>
      <w:ins w:id="91" w:author="LASSORT NATHALIE (CPAM HAUTE-VIENNE)" w:date="2025-10-08T10:24:00Z">
        <w:r w:rsidR="009567F8">
          <w:t>R</w:t>
        </w:r>
      </w:ins>
      <w:ins w:id="92" w:author="LASSORT NATHALIE (CPAM HAUTE-VIENNE)" w:date="2025-10-01T15:00:00Z">
        <w:r w:rsidR="009567F8">
          <w:t xml:space="preserve">éponse </w:t>
        </w:r>
      </w:ins>
      <w:ins w:id="93" w:author="LASSORT NATHALIE (CPAM HAUTE-VIENNE)" w:date="2025-10-08T10:24:00Z">
        <w:r w:rsidR="009567F8">
          <w:t>T</w:t>
        </w:r>
      </w:ins>
      <w:ins w:id="94" w:author="LASSORT NATHALIE (CPAM HAUTE-VIENNE)" w:date="2025-10-01T15:00:00Z">
        <w:r>
          <w:t xml:space="preserve">echnique </w:t>
        </w:r>
      </w:ins>
    </w:p>
    <w:p w:rsidR="009B1CD0" w:rsidRDefault="007D7A65" w:rsidP="005846FB">
      <w:pPr>
        <w:tabs>
          <w:tab w:val="left" w:pos="851"/>
        </w:tabs>
        <w:spacing w:before="120"/>
        <w:ind w:left="1135" w:hanging="284"/>
        <w:jc w:val="both"/>
        <w:rPr>
          <w:ins w:id="95" w:author="LASSORT NATHALIE (CPAM HAUTE-VIENNE)" w:date="2025-10-14T15:25:00Z"/>
          <w:rFonts w:ascii="Arial" w:hAnsi="Arial" w:cs="Arial"/>
          <w:lang w:val="en-GB"/>
        </w:rPr>
      </w:pPr>
      <w:r>
        <w:fldChar w:fldCharType="begin">
          <w:ffData>
            <w:name w:val=""/>
            <w:enabled/>
            <w:calcOnExit w:val="0"/>
            <w:checkBox>
              <w:size w:val="20"/>
              <w:default w:val="0"/>
            </w:checkBox>
          </w:ffData>
        </w:fldChar>
      </w:r>
      <w:r w:rsidRPr="00CD185D">
        <w:rPr>
          <w:lang w:val="en-US"/>
        </w:rPr>
        <w:instrText xml:space="preserve"> FORMCHECKBOX </w:instrText>
      </w:r>
      <w:r w:rsidR="00D350AE">
        <w:fldChar w:fldCharType="separate"/>
      </w:r>
      <w:r>
        <w:fldChar w:fldCharType="end"/>
      </w:r>
      <w:r w:rsidR="009B1CD0">
        <w:rPr>
          <w:rFonts w:ascii="Arial" w:hAnsi="Arial" w:cs="Arial"/>
          <w:lang w:val="en-GB"/>
        </w:rPr>
        <w:t xml:space="preserve"> </w:t>
      </w:r>
      <w:del w:id="96" w:author="LASSORT NATHALIE (CPAM HAUTE-VIENNE)" w:date="2025-10-01T15:00:00Z">
        <w:r w:rsidR="009B1CD0" w:rsidDel="001814D7">
          <w:rPr>
            <w:rFonts w:ascii="Arial" w:hAnsi="Arial" w:cs="Arial"/>
            <w:lang w:val="en-GB"/>
          </w:rPr>
          <w:delText>CCAG :……………………………………………………………………………………………</w:delText>
        </w:r>
      </w:del>
      <w:ins w:id="97" w:author="LASSORT NATHALIE (CPAM HAUTE-VIENNE)" w:date="2025-10-01T15:00:00Z">
        <w:r w:rsidR="001814D7">
          <w:rPr>
            <w:rFonts w:ascii="Arial" w:hAnsi="Arial" w:cs="Arial"/>
            <w:lang w:val="en-GB"/>
          </w:rPr>
          <w:t>Le Cahier des Clauses Administratives Particulières (CCAP)</w:t>
        </w:r>
      </w:ins>
      <w:ins w:id="98" w:author="LASSORT NATHALIE (CPAM HAUTE-VIENNE)" w:date="2025-10-14T15:25:00Z">
        <w:r w:rsidR="00571DBD">
          <w:rPr>
            <w:rFonts w:ascii="Arial" w:hAnsi="Arial" w:cs="Arial"/>
            <w:lang w:val="en-GB"/>
          </w:rPr>
          <w:t xml:space="preserve"> et son annexe</w:t>
        </w:r>
      </w:ins>
    </w:p>
    <w:p w:rsidR="00571DBD" w:rsidRPr="00CD185D" w:rsidRDefault="00571DBD" w:rsidP="005846FB">
      <w:pPr>
        <w:tabs>
          <w:tab w:val="left" w:pos="851"/>
        </w:tabs>
        <w:spacing w:before="120"/>
        <w:ind w:left="1135" w:hanging="284"/>
        <w:jc w:val="both"/>
        <w:rPr>
          <w:lang w:val="en-US"/>
        </w:rPr>
      </w:pPr>
      <w:ins w:id="99" w:author="LASSORT NATHALIE (CPAM HAUTE-VIENNE)" w:date="2025-10-14T15:25:00Z">
        <w:r>
          <w:rPr>
            <w:rFonts w:ascii="Arial" w:hAnsi="Arial" w:cs="Arial"/>
            <w:lang w:val="en-GB"/>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L’Acte Contractuel de Confidentialité</w:t>
        </w:r>
      </w:ins>
    </w:p>
    <w:p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D350AE">
        <w:fldChar w:fldCharType="separate"/>
      </w:r>
      <w:r>
        <w:fldChar w:fldCharType="end"/>
      </w:r>
      <w:r w:rsidR="009B1CD0">
        <w:rPr>
          <w:rFonts w:ascii="Arial" w:hAnsi="Arial" w:cs="Arial"/>
          <w:lang w:val="en-GB"/>
        </w:rPr>
        <w:t xml:space="preserve"> </w:t>
      </w:r>
      <w:del w:id="100" w:author="LASSORT NATHALIE (CPAM HAUTE-VIENNE)" w:date="2025-10-01T15:01:00Z">
        <w:r w:rsidR="009B1CD0" w:rsidDel="001814D7">
          <w:rPr>
            <w:rFonts w:ascii="Arial" w:hAnsi="Arial" w:cs="Arial"/>
            <w:lang w:val="en-GB"/>
          </w:rPr>
          <w:delText>CCTP n°…………………………………………………………………………………………..</w:delText>
        </w:r>
      </w:del>
      <w:ins w:id="101" w:author="LASSORT NATHALIE (CPAM HAUTE-VIENNE)" w:date="2025-10-01T15:01:00Z">
        <w:r w:rsidR="009567F8">
          <w:rPr>
            <w:rFonts w:ascii="Arial" w:hAnsi="Arial" w:cs="Arial"/>
            <w:lang w:val="en-GB"/>
          </w:rPr>
          <w:t xml:space="preserve">Le </w:t>
        </w:r>
      </w:ins>
      <w:ins w:id="102" w:author="LASSORT NATHALIE (CPAM HAUTE-VIENNE)" w:date="2025-10-08T10:24:00Z">
        <w:r w:rsidR="009567F8">
          <w:rPr>
            <w:rFonts w:ascii="Arial" w:hAnsi="Arial" w:cs="Arial"/>
            <w:lang w:val="en-GB"/>
          </w:rPr>
          <w:t>C</w:t>
        </w:r>
      </w:ins>
      <w:ins w:id="103" w:author="LASSORT NATHALIE (CPAM HAUTE-VIENNE)" w:date="2025-10-01T15:01:00Z">
        <w:r w:rsidR="001814D7">
          <w:rPr>
            <w:rFonts w:ascii="Arial" w:hAnsi="Arial" w:cs="Arial"/>
            <w:lang w:val="en-GB"/>
          </w:rPr>
          <w:t>ahier des Clauses Techniques Particulières (CCTP)</w:t>
        </w:r>
      </w:ins>
    </w:p>
    <w:p w:rsidR="009B1CD0" w:rsidRDefault="007D7A65" w:rsidP="00710FD6">
      <w:pPr>
        <w:tabs>
          <w:tab w:val="left" w:pos="851"/>
        </w:tabs>
        <w:spacing w:before="120"/>
        <w:ind w:left="1135" w:hanging="284"/>
        <w:jc w:val="both"/>
        <w:rPr>
          <w:ins w:id="104" w:author="LASSORT NATHALIE (CPAM HAUTE-VIENNE)" w:date="2025-10-01T14:58:00Z"/>
          <w:rFonts w:ascii="Arial" w:hAnsi="Arial" w:cs="Arial"/>
        </w:rPr>
      </w:pPr>
      <w:r>
        <w:fldChar w:fldCharType="begin">
          <w:ffData>
            <w:name w:val=""/>
            <w:enabled/>
            <w:calcOnExit w:val="0"/>
            <w:checkBox>
              <w:size w:val="20"/>
              <w:default w:val="0"/>
            </w:checkBox>
          </w:ffData>
        </w:fldChar>
      </w:r>
      <w:r>
        <w:instrText xml:space="preserve"> FORMCHECKBOX </w:instrText>
      </w:r>
      <w:r w:rsidR="00D350AE">
        <w:fldChar w:fldCharType="separate"/>
      </w:r>
      <w:r>
        <w:fldChar w:fldCharType="end"/>
      </w:r>
      <w:r w:rsidR="009B1CD0">
        <w:rPr>
          <w:rFonts w:ascii="Arial" w:hAnsi="Arial" w:cs="Arial"/>
        </w:rPr>
        <w:t xml:space="preserve"> </w:t>
      </w:r>
      <w:del w:id="105" w:author="LASSORT NATHALIE (CPAM HAUTE-VIENNE)" w:date="2025-10-01T15:01:00Z">
        <w:r w:rsidR="009B1CD0" w:rsidDel="001814D7">
          <w:rPr>
            <w:rFonts w:ascii="Arial" w:hAnsi="Arial" w:cs="Arial"/>
          </w:rPr>
          <w:delText>Autres :……………………………………………………………………………………………</w:delText>
        </w:r>
      </w:del>
      <w:ins w:id="106" w:author="LASSORT NATHALIE (CPAM HAUTE-VIENNE)" w:date="2025-10-01T15:01:00Z">
        <w:r w:rsidR="001814D7">
          <w:rPr>
            <w:rFonts w:ascii="Arial" w:hAnsi="Arial" w:cs="Arial"/>
          </w:rPr>
          <w:t>Le Cahier des Clauses Administratives Générales applica</w:t>
        </w:r>
      </w:ins>
      <w:ins w:id="107" w:author="LASSORT NATHALIE (CPAM HAUTE-VIENNE)" w:date="2025-10-01T15:02:00Z">
        <w:r w:rsidR="001814D7">
          <w:rPr>
            <w:rFonts w:ascii="Arial" w:hAnsi="Arial" w:cs="Arial"/>
          </w:rPr>
          <w:t>ble aux marchés de</w:t>
        </w:r>
        <w:r w:rsidR="00571DBD">
          <w:rPr>
            <w:rFonts w:ascii="Arial" w:hAnsi="Arial" w:cs="Arial"/>
          </w:rPr>
          <w:t xml:space="preserve"> </w:t>
        </w:r>
      </w:ins>
      <w:ins w:id="108" w:author="LASSORT NATHALIE (CPAM HAUTE-VIENNE)" w:date="2025-10-14T15:25:00Z">
        <w:r w:rsidR="00571DBD">
          <w:rPr>
            <w:rFonts w:ascii="Arial" w:hAnsi="Arial" w:cs="Arial"/>
          </w:rPr>
          <w:t>P</w:t>
        </w:r>
      </w:ins>
      <w:ins w:id="109" w:author="LASSORT NATHALIE (CPAM HAUTE-VIENNE)" w:date="2025-10-01T15:02:00Z">
        <w:r w:rsidR="00DA44AD">
          <w:rPr>
            <w:rFonts w:ascii="Arial" w:hAnsi="Arial" w:cs="Arial"/>
          </w:rPr>
          <w:t xml:space="preserve">restations </w:t>
        </w:r>
      </w:ins>
      <w:ins w:id="110" w:author="LASSORT NATHALIE (CPAM HAUTE-VIENNE)" w:date="2025-10-14T15:26:00Z">
        <w:r w:rsidR="00571DBD">
          <w:rPr>
            <w:rFonts w:ascii="Arial" w:hAnsi="Arial" w:cs="Arial"/>
          </w:rPr>
          <w:t>I</w:t>
        </w:r>
      </w:ins>
      <w:ins w:id="111" w:author="LASSORT NATHALIE (CPAM HAUTE-VIENNE)" w:date="2025-10-01T15:02:00Z">
        <w:r w:rsidR="00DA44AD">
          <w:rPr>
            <w:rFonts w:ascii="Arial" w:hAnsi="Arial" w:cs="Arial"/>
          </w:rPr>
          <w:t>ntellectuelles (CCAG PI)</w:t>
        </w:r>
      </w:ins>
    </w:p>
    <w:p w:rsidR="001814D7" w:rsidRDefault="001814D7" w:rsidP="00710FD6">
      <w:pPr>
        <w:tabs>
          <w:tab w:val="left" w:pos="851"/>
        </w:tabs>
        <w:spacing w:before="120"/>
        <w:ind w:left="1135" w:hanging="284"/>
        <w:jc w:val="both"/>
        <w:rPr>
          <w:rFonts w:ascii="Arial" w:hAnsi="Arial" w:cs="Arial"/>
        </w:rPr>
      </w:pPr>
      <w:ins w:id="112" w:author="LASSORT NATHALIE (CPAM HAUTE-VIENNE)" w:date="2025-10-01T14:58:00Z">
        <w:r w:rsidRPr="001814D7">
          <w:rPr>
            <w:rFonts w:ascii="Arial" w:hAnsi="Arial" w:cs="Arial"/>
          </w:rPr>
          <w:fldChar w:fldCharType="begin">
            <w:ffData>
              <w:name w:val=""/>
              <w:enabled/>
              <w:calcOnExit w:val="0"/>
              <w:checkBox>
                <w:size w:val="20"/>
                <w:default w:val="0"/>
              </w:checkBox>
            </w:ffData>
          </w:fldChar>
        </w:r>
        <w:r w:rsidRPr="001814D7">
          <w:rPr>
            <w:rFonts w:ascii="Arial" w:hAnsi="Arial" w:cs="Arial"/>
          </w:rPr>
          <w:instrText xml:space="preserve"> FORMCHECKBOX </w:instrText>
        </w:r>
      </w:ins>
      <w:r w:rsidR="00D350AE">
        <w:rPr>
          <w:rFonts w:ascii="Arial" w:hAnsi="Arial" w:cs="Arial"/>
        </w:rPr>
      </w:r>
      <w:r w:rsidR="00D350AE">
        <w:rPr>
          <w:rFonts w:ascii="Arial" w:hAnsi="Arial" w:cs="Arial"/>
        </w:rPr>
        <w:fldChar w:fldCharType="separate"/>
      </w:r>
      <w:ins w:id="113" w:author="LASSORT NATHALIE (CPAM HAUTE-VIENNE)" w:date="2025-10-01T14:58:00Z">
        <w:r w:rsidRPr="001814D7">
          <w:rPr>
            <w:rFonts w:ascii="Arial" w:hAnsi="Arial" w:cs="Arial"/>
          </w:rPr>
          <w:fldChar w:fldCharType="end"/>
        </w:r>
        <w:r>
          <w:rPr>
            <w:rFonts w:ascii="Arial" w:hAnsi="Arial" w:cs="Arial"/>
          </w:rPr>
          <w:tab/>
        </w:r>
      </w:ins>
      <w:ins w:id="114" w:author="LASSORT NATHALIE (CPAM HAUTE-VIENNE)" w:date="2025-10-01T15:02:00Z">
        <w:r w:rsidR="00DA44AD">
          <w:rPr>
            <w:rFonts w:ascii="Arial" w:hAnsi="Arial" w:cs="Arial"/>
          </w:rPr>
          <w:t>Le Cahier des Clauses Techniques Générales (CCTG) applicable aux prestation</w:t>
        </w:r>
      </w:ins>
      <w:ins w:id="115" w:author="LASSORT NATHALIE (CPAM HAUTE-VIENNE)" w:date="2025-10-01T15:03:00Z">
        <w:r w:rsidR="00DA44AD">
          <w:rPr>
            <w:rFonts w:ascii="Arial" w:hAnsi="Arial" w:cs="Arial"/>
          </w:rPr>
          <w:t>s, objet du marché</w:t>
        </w:r>
      </w:ins>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350AE">
        <w:fldChar w:fldCharType="separate"/>
      </w:r>
      <w:r>
        <w:fldChar w:fldCharType="end"/>
      </w:r>
      <w:r w:rsidR="009B1CD0">
        <w:rPr>
          <w:rFonts w:ascii="Arial" w:hAnsi="Arial" w:cs="Arial"/>
        </w:rPr>
        <w:t xml:space="preserve"> </w:t>
      </w:r>
      <w:del w:id="116" w:author="LASSORT NATHALIE (CPAM HAUTE-VIENNE)" w:date="2025-10-01T15:03:00Z">
        <w:r w:rsidR="00D90A00" w:rsidDel="00DA44AD">
          <w:rPr>
            <w:rFonts w:ascii="Arial" w:hAnsi="Arial" w:cs="Arial"/>
          </w:rPr>
          <w:delText>le</w:delText>
        </w:r>
      </w:del>
      <w:ins w:id="117" w:author="LASSORT NATHALIE (CPAM HAUTE-VIENNE)" w:date="2025-10-01T15:03:00Z">
        <w:r w:rsidR="00DA44AD">
          <w:rPr>
            <w:rFonts w:ascii="Arial" w:hAnsi="Arial" w:cs="Arial"/>
          </w:rPr>
          <w:t>Le</w:t>
        </w:r>
      </w:ins>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Pr="00DA44AD" w:rsidRDefault="007D7A65">
      <w:pPr>
        <w:tabs>
          <w:tab w:val="left" w:pos="851"/>
        </w:tabs>
        <w:spacing w:before="120"/>
        <w:ind w:left="1701"/>
        <w:jc w:val="both"/>
        <w:rPr>
          <w:rFonts w:ascii="Arial" w:hAnsi="Arial" w:cs="Arial"/>
          <w:rPrChange w:id="118" w:author="LASSORT NATHALIE (CPAM HAUTE-VIENNE)" w:date="2025-10-01T15:05:00Z">
            <w:rPr>
              <w:rFonts w:ascii="Arial" w:hAnsi="Arial" w:cs="Arial"/>
              <w:i/>
              <w:sz w:val="18"/>
              <w:szCs w:val="18"/>
            </w:rPr>
          </w:rPrChange>
        </w:rPr>
      </w:pPr>
      <w:r>
        <w:fldChar w:fldCharType="begin">
          <w:ffData>
            <w:name w:val=""/>
            <w:enabled/>
            <w:calcOnExit w:val="0"/>
            <w:checkBox>
              <w:size w:val="20"/>
              <w:default w:val="0"/>
            </w:checkBox>
          </w:ffData>
        </w:fldChar>
      </w:r>
      <w:r>
        <w:instrText xml:space="preserve"> FORMCHECKBOX </w:instrText>
      </w:r>
      <w:r w:rsidR="00D350AE">
        <w:fldChar w:fldCharType="separate"/>
      </w:r>
      <w:r>
        <w:fldChar w:fldCharType="end"/>
      </w:r>
      <w:r w:rsidR="009B1CD0">
        <w:rPr>
          <w:rFonts w:ascii="Arial" w:hAnsi="Arial" w:cs="Arial"/>
        </w:rPr>
        <w:t xml:space="preserve"> s’engage, sur la base de son offre e</w:t>
      </w:r>
      <w:ins w:id="119" w:author="LASSORT NATHALIE (CPAM HAUTE-VIENNE)" w:date="2025-10-01T15:05:00Z">
        <w:r w:rsidR="00DA44AD">
          <w:rPr>
            <w:rFonts w:ascii="Arial" w:hAnsi="Arial" w:cs="Arial"/>
          </w:rPr>
          <w:t>t</w:t>
        </w:r>
      </w:ins>
      <w:del w:id="120" w:author="LASSORT NATHALIE (CPAM HAUTE-VIENNE)" w:date="2025-10-01T15:05:00Z">
        <w:r w:rsidR="009B1CD0" w:rsidDel="00DA44AD">
          <w:rPr>
            <w:rFonts w:ascii="Arial" w:hAnsi="Arial" w:cs="Arial"/>
          </w:rPr>
          <w:delText>t</w:delText>
        </w:r>
      </w:del>
      <w:ins w:id="121" w:author="LASSORT NATHALIE (CPAM HAUTE-VIENNE)" w:date="2025-10-01T15:05:00Z">
        <w:r w:rsidR="00DA44AD">
          <w:rPr>
            <w:rFonts w:ascii="Arial" w:hAnsi="Arial" w:cs="Arial"/>
          </w:rPr>
          <w:t xml:space="preserve"> </w:t>
        </w:r>
      </w:ins>
      <w:del w:id="122" w:author="LASSORT NATHALIE (CPAM HAUTE-VIENNE)" w:date="2025-10-01T15:05:00Z">
        <w:r w:rsidR="009B1CD0" w:rsidDel="00DA44AD">
          <w:rPr>
            <w:rFonts w:ascii="Arial" w:hAnsi="Arial" w:cs="Arial"/>
          </w:rPr>
          <w:delText xml:space="preserve"> </w:delText>
        </w:r>
      </w:del>
      <w:r w:rsidR="009B1CD0">
        <w:rPr>
          <w:rFonts w:ascii="Arial" w:hAnsi="Arial" w:cs="Arial"/>
        </w:rPr>
        <w:t>pour son propre compte ;</w:t>
      </w:r>
    </w:p>
    <w:p w:rsidR="009B1CD0" w:rsidRDefault="009B1CD0" w:rsidP="00934503">
      <w:pPr>
        <w:pStyle w:val="En-tte"/>
        <w:tabs>
          <w:tab w:val="clear" w:pos="4536"/>
          <w:tab w:val="clear" w:pos="9072"/>
          <w:tab w:val="left" w:pos="851"/>
        </w:tabs>
        <w:jc w:val="both"/>
        <w:rPr>
          <w:ins w:id="123" w:author="LASSORT NATHALIE (CPAM HAUTE-VIENNE)" w:date="2025-10-01T15:04:00Z"/>
          <w:rFonts w:ascii="Arial" w:hAnsi="Arial" w:cs="Arial"/>
          <w:i/>
          <w:sz w:val="18"/>
          <w:szCs w:val="18"/>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DA44AD" w:rsidRPr="00DA44AD" w:rsidRDefault="00DA44AD" w:rsidP="00934503">
      <w:pPr>
        <w:pStyle w:val="En-tte"/>
        <w:tabs>
          <w:tab w:val="clear" w:pos="4536"/>
          <w:tab w:val="clear" w:pos="9072"/>
          <w:tab w:val="left" w:pos="851"/>
        </w:tabs>
        <w:jc w:val="both"/>
        <w:rPr>
          <w:rFonts w:ascii="Arial" w:hAnsi="Arial" w:cs="Arial"/>
          <w:i/>
          <w:sz w:val="18"/>
          <w:szCs w:val="18"/>
          <w:rPrChange w:id="124" w:author="LASSORT NATHALIE (CPAM HAUTE-VIENNE)" w:date="2025-10-01T15:04:00Z">
            <w:rPr>
              <w:rFonts w:ascii="Arial" w:hAnsi="Arial" w:cs="Arial"/>
            </w:rPr>
          </w:rPrChange>
        </w:rPr>
      </w:pP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ins w:id="125" w:author="LASSORT NATHALIE (CPAM HAUTE-VIENNE)" w:date="2025-10-01T15:05:00Z"/>
          <w:rFonts w:ascii="Arial" w:hAnsi="Arial" w:cs="Arial"/>
        </w:rPr>
      </w:pPr>
    </w:p>
    <w:p w:rsidR="00DA44AD" w:rsidRDefault="00DA44AD" w:rsidP="009B45B9">
      <w:pPr>
        <w:tabs>
          <w:tab w:val="left" w:pos="851"/>
        </w:tabs>
        <w:jc w:val="both"/>
        <w:rPr>
          <w:ins w:id="126" w:author="LASSORT NATHALIE (CPAM HAUTE-VIENNE)" w:date="2025-10-01T15:05:00Z"/>
          <w:rFonts w:ascii="Arial" w:hAnsi="Arial" w:cs="Arial"/>
        </w:rPr>
      </w:pPr>
    </w:p>
    <w:p w:rsidR="00DA44AD" w:rsidRDefault="00DA44AD" w:rsidP="009B45B9">
      <w:pPr>
        <w:tabs>
          <w:tab w:val="left" w:pos="851"/>
        </w:tabs>
        <w:jc w:val="both"/>
        <w:rPr>
          <w:ins w:id="127" w:author="LASSORT NATHALIE (CPAM HAUTE-VIENNE)" w:date="2025-10-08T10:25:00Z"/>
          <w:rFonts w:ascii="Arial" w:hAnsi="Arial" w:cs="Arial"/>
        </w:rPr>
      </w:pPr>
    </w:p>
    <w:p w:rsidR="009567F8" w:rsidRDefault="009567F8" w:rsidP="009B45B9">
      <w:pPr>
        <w:tabs>
          <w:tab w:val="left" w:pos="851"/>
        </w:tabs>
        <w:jc w:val="both"/>
        <w:rPr>
          <w:ins w:id="128" w:author="LASSORT NATHALIE (CPAM HAUTE-VIENNE)" w:date="2025-10-08T10:25:00Z"/>
          <w:rFonts w:ascii="Arial" w:hAnsi="Arial" w:cs="Arial"/>
        </w:rPr>
      </w:pPr>
    </w:p>
    <w:p w:rsidR="009567F8" w:rsidRDefault="009567F8"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350AE">
        <w:fldChar w:fldCharType="separate"/>
      </w:r>
      <w:r>
        <w:fldChar w:fldCharType="end"/>
      </w:r>
      <w:r w:rsidR="009B1CD0">
        <w:rPr>
          <w:rFonts w:ascii="Arial" w:hAnsi="Arial" w:cs="Arial"/>
        </w:rPr>
        <w:t xml:space="preserve"> engage la société ………………………</w:t>
      </w:r>
      <w:ins w:id="129" w:author="LASSORT NATHALIE (CPAM HAUTE-VIENNE)" w:date="2025-10-01T15:04:00Z">
        <w:r w:rsidR="00DA44AD">
          <w:rPr>
            <w:rFonts w:ascii="Arial" w:hAnsi="Arial" w:cs="Arial"/>
          </w:rPr>
          <w:t>………………..</w:t>
        </w:r>
      </w:ins>
      <w:r w:rsidR="009B1CD0">
        <w:rPr>
          <w:rFonts w:ascii="Arial" w:hAnsi="Arial" w:cs="Arial"/>
        </w:rPr>
        <w:t xml:space="preserve">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ins w:id="130" w:author="LASSORT NATHALIE (CPAM HAUTE-VIENNE)" w:date="2025-10-01T15:05:00Z"/>
          <w:rFonts w:ascii="Arial" w:hAnsi="Arial" w:cs="Arial"/>
        </w:rPr>
      </w:pPr>
    </w:p>
    <w:p w:rsidR="00DA44AD" w:rsidDel="00571DBD" w:rsidRDefault="00DA44AD" w:rsidP="009B45B9">
      <w:pPr>
        <w:tabs>
          <w:tab w:val="left" w:pos="851"/>
        </w:tabs>
        <w:jc w:val="both"/>
        <w:rPr>
          <w:del w:id="131" w:author="LASSORT NATHALIE (CPAM HAUTE-VIENNE)" w:date="2025-10-14T15:26:00Z"/>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350AE">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Del="00DA44AD" w:rsidRDefault="009B1CD0" w:rsidP="009B45B9">
      <w:pPr>
        <w:pStyle w:val="fcase1ertab"/>
        <w:tabs>
          <w:tab w:val="left" w:pos="851"/>
        </w:tabs>
        <w:ind w:left="0" w:firstLine="0"/>
        <w:rPr>
          <w:del w:id="132" w:author="LASSORT NATHALIE (CPAM HAUTE-VIENNE)" w:date="2025-10-01T15:06:00Z"/>
          <w:rFonts w:ascii="Arial" w:hAnsi="Arial" w:cs="Arial"/>
        </w:rPr>
      </w:pPr>
    </w:p>
    <w:p w:rsidR="004C5755" w:rsidDel="00DA44AD" w:rsidRDefault="004C5755" w:rsidP="009B45B9">
      <w:pPr>
        <w:pStyle w:val="fcase1ertab"/>
        <w:tabs>
          <w:tab w:val="left" w:pos="851"/>
        </w:tabs>
        <w:ind w:left="0" w:firstLine="0"/>
        <w:rPr>
          <w:del w:id="133" w:author="LASSORT NATHALIE (CPAM HAUTE-VIENNE)" w:date="2025-10-01T15:06:00Z"/>
          <w:rFonts w:ascii="Arial" w:hAnsi="Arial" w:cs="Arial"/>
        </w:rPr>
      </w:pPr>
    </w:p>
    <w:p w:rsidR="004C5755" w:rsidDel="00DA44AD" w:rsidRDefault="004C5755" w:rsidP="009B45B9">
      <w:pPr>
        <w:pStyle w:val="fcase1ertab"/>
        <w:tabs>
          <w:tab w:val="left" w:pos="851"/>
        </w:tabs>
        <w:ind w:left="0" w:firstLine="0"/>
        <w:rPr>
          <w:del w:id="134" w:author="LASSORT NATHALIE (CPAM HAUTE-VIENNE)" w:date="2025-10-01T15:06:00Z"/>
          <w:rFonts w:ascii="Arial" w:hAnsi="Arial" w:cs="Arial"/>
        </w:rPr>
      </w:pPr>
    </w:p>
    <w:p w:rsidR="004C5755" w:rsidDel="00DA44AD" w:rsidRDefault="004C5755" w:rsidP="009B45B9">
      <w:pPr>
        <w:pStyle w:val="fcase1ertab"/>
        <w:tabs>
          <w:tab w:val="left" w:pos="851"/>
        </w:tabs>
        <w:ind w:left="0" w:firstLine="0"/>
        <w:rPr>
          <w:del w:id="135" w:author="LASSORT NATHALIE (CPAM HAUTE-VIENNE)" w:date="2025-10-01T15:06:00Z"/>
          <w:rFonts w:ascii="Arial" w:hAnsi="Arial" w:cs="Arial"/>
        </w:rPr>
      </w:pPr>
    </w:p>
    <w:p w:rsidR="004C5755" w:rsidDel="00DA44AD" w:rsidRDefault="004C5755" w:rsidP="009B45B9">
      <w:pPr>
        <w:pStyle w:val="fcase1ertab"/>
        <w:tabs>
          <w:tab w:val="left" w:pos="851"/>
        </w:tabs>
        <w:ind w:left="0" w:firstLine="0"/>
        <w:rPr>
          <w:del w:id="136" w:author="LASSORT NATHALIE (CPAM HAUTE-VIENNE)" w:date="2025-10-01T15:06:00Z"/>
          <w:rFonts w:ascii="Arial" w:hAnsi="Arial" w:cs="Arial"/>
        </w:rPr>
      </w:pPr>
    </w:p>
    <w:p w:rsidR="004C5755" w:rsidDel="00DA44AD" w:rsidRDefault="004C5755" w:rsidP="009B45B9">
      <w:pPr>
        <w:pStyle w:val="fcase1ertab"/>
        <w:tabs>
          <w:tab w:val="left" w:pos="851"/>
        </w:tabs>
        <w:ind w:left="0" w:firstLine="0"/>
        <w:rPr>
          <w:del w:id="137" w:author="LASSORT NATHALIE (CPAM HAUTE-VIENNE)" w:date="2025-10-01T15:06:00Z"/>
          <w:rFonts w:ascii="Arial" w:hAnsi="Arial" w:cs="Arial"/>
        </w:rPr>
      </w:pPr>
    </w:p>
    <w:p w:rsidR="004C5755" w:rsidDel="00DA44AD" w:rsidRDefault="004C5755" w:rsidP="009B45B9">
      <w:pPr>
        <w:pStyle w:val="fcase1ertab"/>
        <w:tabs>
          <w:tab w:val="left" w:pos="851"/>
        </w:tabs>
        <w:ind w:left="0" w:firstLine="0"/>
        <w:rPr>
          <w:del w:id="138" w:author="LASSORT NATHALIE (CPAM HAUTE-VIENNE)" w:date="2025-10-01T15:06:00Z"/>
          <w:rFonts w:ascii="Arial" w:hAnsi="Arial" w:cs="Arial"/>
        </w:rPr>
      </w:pPr>
    </w:p>
    <w:p w:rsidR="004C5755" w:rsidDel="00DA44AD" w:rsidRDefault="004C5755" w:rsidP="009B45B9">
      <w:pPr>
        <w:pStyle w:val="fcase1ertab"/>
        <w:tabs>
          <w:tab w:val="left" w:pos="851"/>
        </w:tabs>
        <w:ind w:left="0" w:firstLine="0"/>
        <w:rPr>
          <w:del w:id="139" w:author="LASSORT NATHALIE (CPAM HAUTE-VIENNE)" w:date="2025-10-01T15:06:00Z"/>
          <w:rFonts w:ascii="Arial" w:hAnsi="Arial" w:cs="Arial"/>
        </w:rPr>
      </w:pPr>
    </w:p>
    <w:p w:rsidR="004C5755" w:rsidDel="00DA44AD" w:rsidRDefault="004C5755" w:rsidP="009B45B9">
      <w:pPr>
        <w:pStyle w:val="fcase1ertab"/>
        <w:tabs>
          <w:tab w:val="left" w:pos="851"/>
        </w:tabs>
        <w:ind w:left="0" w:firstLine="0"/>
        <w:rPr>
          <w:del w:id="140" w:author="LASSORT NATHALIE (CPAM HAUTE-VIENNE)" w:date="2025-10-01T15:06:00Z"/>
          <w:rFonts w:ascii="Arial" w:hAnsi="Arial" w:cs="Arial"/>
        </w:rPr>
      </w:pPr>
    </w:p>
    <w:p w:rsidR="004C5755" w:rsidDel="00DA44AD" w:rsidRDefault="004C5755" w:rsidP="009B45B9">
      <w:pPr>
        <w:pStyle w:val="fcase1ertab"/>
        <w:tabs>
          <w:tab w:val="left" w:pos="851"/>
        </w:tabs>
        <w:ind w:left="0" w:firstLine="0"/>
        <w:rPr>
          <w:del w:id="141" w:author="LASSORT NATHALIE (CPAM HAUTE-VIENNE)" w:date="2025-10-01T15:06:00Z"/>
          <w:rFonts w:ascii="Arial" w:hAnsi="Arial" w:cs="Arial"/>
        </w:rPr>
      </w:pPr>
    </w:p>
    <w:p w:rsidR="004C5755" w:rsidDel="00DA44AD" w:rsidRDefault="004C5755" w:rsidP="009B45B9">
      <w:pPr>
        <w:pStyle w:val="fcase1ertab"/>
        <w:tabs>
          <w:tab w:val="left" w:pos="851"/>
        </w:tabs>
        <w:ind w:left="0" w:firstLine="0"/>
        <w:rPr>
          <w:del w:id="142" w:author="LASSORT NATHALIE (CPAM HAUTE-VIENNE)" w:date="2025-10-01T15:06:00Z"/>
          <w:rFonts w:ascii="Arial" w:hAnsi="Arial" w:cs="Arial"/>
        </w:rPr>
      </w:pPr>
    </w:p>
    <w:p w:rsidR="004C5755" w:rsidDel="00DA44AD" w:rsidRDefault="004C5755" w:rsidP="009B45B9">
      <w:pPr>
        <w:pStyle w:val="fcase1ertab"/>
        <w:tabs>
          <w:tab w:val="left" w:pos="851"/>
        </w:tabs>
        <w:ind w:left="0" w:firstLine="0"/>
        <w:rPr>
          <w:del w:id="143" w:author="LASSORT NATHALIE (CPAM HAUTE-VIENNE)" w:date="2025-10-01T15:06:00Z"/>
          <w:rFonts w:ascii="Arial" w:hAnsi="Arial" w:cs="Arial"/>
        </w:rPr>
      </w:pPr>
    </w:p>
    <w:p w:rsidR="004C5755" w:rsidDel="00DA44AD" w:rsidRDefault="004C5755" w:rsidP="009B45B9">
      <w:pPr>
        <w:pStyle w:val="fcase1ertab"/>
        <w:tabs>
          <w:tab w:val="left" w:pos="851"/>
        </w:tabs>
        <w:ind w:left="0" w:firstLine="0"/>
        <w:rPr>
          <w:del w:id="144" w:author="LASSORT NATHALIE (CPAM HAUTE-VIENNE)" w:date="2025-10-01T15:06:00Z"/>
          <w:rFonts w:ascii="Arial" w:hAnsi="Arial" w:cs="Arial"/>
        </w:rPr>
      </w:pPr>
    </w:p>
    <w:p w:rsidR="006B5057" w:rsidDel="00DA44AD" w:rsidRDefault="006B5057" w:rsidP="009B45B9">
      <w:pPr>
        <w:pStyle w:val="fcase1ertab"/>
        <w:tabs>
          <w:tab w:val="left" w:pos="851"/>
        </w:tabs>
        <w:ind w:left="0" w:firstLine="0"/>
        <w:rPr>
          <w:del w:id="145" w:author="LASSORT NATHALIE (CPAM HAUTE-VIENNE)" w:date="2025-10-01T15:06:00Z"/>
          <w:rFonts w:ascii="Arial" w:hAnsi="Arial" w:cs="Arial"/>
        </w:rPr>
      </w:pPr>
    </w:p>
    <w:p w:rsidR="006B5057" w:rsidDel="00DA44AD" w:rsidRDefault="006B5057" w:rsidP="009B45B9">
      <w:pPr>
        <w:pStyle w:val="fcase1ertab"/>
        <w:tabs>
          <w:tab w:val="left" w:pos="851"/>
        </w:tabs>
        <w:ind w:left="0" w:firstLine="0"/>
        <w:rPr>
          <w:del w:id="146" w:author="LASSORT NATHALIE (CPAM HAUTE-VIENNE)" w:date="2025-10-01T15:06:00Z"/>
          <w:rFonts w:ascii="Arial" w:hAnsi="Arial" w:cs="Arial"/>
        </w:rPr>
      </w:pPr>
    </w:p>
    <w:p w:rsidR="009B1CD0" w:rsidRDefault="009B1CD0" w:rsidP="009B45B9">
      <w:pPr>
        <w:pStyle w:val="fcase1ertab"/>
        <w:tabs>
          <w:tab w:val="left" w:pos="851"/>
        </w:tabs>
        <w:ind w:left="0" w:firstLine="0"/>
        <w:rPr>
          <w:ins w:id="147" w:author="LASSORT NATHALIE (CPAM HAUTE-VIENNE)" w:date="2025-10-01T15:07:00Z"/>
          <w:rFonts w:ascii="Arial" w:hAnsi="Arial" w:cs="Arial"/>
        </w:rPr>
      </w:pPr>
      <w:del w:id="148" w:author="LASSORT NATHALIE (CPAM HAUTE-VIENNE)" w:date="2025-10-01T15:06:00Z">
        <w:r w:rsidDel="00DA44AD">
          <w:rPr>
            <w:rFonts w:ascii="Arial" w:hAnsi="Arial" w:cs="Arial"/>
          </w:rPr>
          <w:delText xml:space="preserve">à livrer les fournitures demandées ou </w:delText>
        </w:r>
      </w:del>
      <w:r>
        <w:rPr>
          <w:rFonts w:ascii="Arial" w:hAnsi="Arial" w:cs="Arial"/>
        </w:rPr>
        <w:t>à exécuter les prestations demandées :</w:t>
      </w:r>
    </w:p>
    <w:p w:rsidR="00DA44AD" w:rsidRDefault="00DA44AD" w:rsidP="009B45B9">
      <w:pPr>
        <w:pStyle w:val="fcase1ertab"/>
        <w:tabs>
          <w:tab w:val="left" w:pos="851"/>
        </w:tabs>
        <w:ind w:left="0" w:firstLine="0"/>
      </w:pPr>
    </w:p>
    <w:p w:rsidR="009B1CD0" w:rsidDel="00DA44AD" w:rsidRDefault="007D7A65" w:rsidP="009B45B9">
      <w:pPr>
        <w:pStyle w:val="fcase1ertab"/>
        <w:tabs>
          <w:tab w:val="clear" w:pos="426"/>
          <w:tab w:val="left" w:pos="851"/>
        </w:tabs>
        <w:spacing w:before="120"/>
        <w:ind w:left="0" w:firstLine="851"/>
        <w:rPr>
          <w:del w:id="149" w:author="LASSORT NATHALIE (CPAM HAUTE-VIENNE)" w:date="2025-10-01T15:07:00Z"/>
        </w:rPr>
      </w:pPr>
      <w:del w:id="150" w:author="LASSORT NATHALIE (CPAM HAUTE-VIENNE)" w:date="2025-10-01T15:07:00Z">
        <w:r w:rsidDel="00DA44AD">
          <w:fldChar w:fldCharType="begin">
            <w:ffData>
              <w:name w:val=""/>
              <w:enabled/>
              <w:calcOnExit w:val="0"/>
              <w:checkBox>
                <w:size w:val="20"/>
                <w:default w:val="0"/>
              </w:checkBox>
            </w:ffData>
          </w:fldChar>
        </w:r>
        <w:r w:rsidDel="00DA44AD">
          <w:delInstrText xml:space="preserve"> FORMCHECKBOX </w:delInstrText>
        </w:r>
      </w:del>
      <w:r w:rsidR="00D350AE">
        <w:fldChar w:fldCharType="separate"/>
      </w:r>
      <w:del w:id="151" w:author="LASSORT NATHALIE (CPAM HAUTE-VIENNE)" w:date="2025-10-01T15:07:00Z">
        <w:r w:rsidDel="00DA44AD">
          <w:fldChar w:fldCharType="end"/>
        </w:r>
        <w:r w:rsidR="009B1CD0" w:rsidDel="00DA44AD">
          <w:rPr>
            <w:rFonts w:ascii="Arial" w:hAnsi="Arial" w:cs="Arial"/>
          </w:rPr>
          <w:delText xml:space="preserve"> aux prix indiqués ci-dessous ;</w:delText>
        </w:r>
      </w:del>
    </w:p>
    <w:p w:rsidR="009B1CD0" w:rsidDel="00DA44AD" w:rsidRDefault="007D7A65" w:rsidP="009B45B9">
      <w:pPr>
        <w:tabs>
          <w:tab w:val="left" w:pos="426"/>
          <w:tab w:val="left" w:pos="851"/>
        </w:tabs>
        <w:spacing w:before="120"/>
        <w:ind w:left="1701"/>
        <w:jc w:val="both"/>
        <w:rPr>
          <w:del w:id="152" w:author="LASSORT NATHALIE (CPAM HAUTE-VIENNE)" w:date="2025-10-01T15:07:00Z"/>
        </w:rPr>
      </w:pPr>
      <w:del w:id="153" w:author="LASSORT NATHALIE (CPAM HAUTE-VIENNE)" w:date="2025-10-01T15:07:00Z">
        <w:r w:rsidDel="00DA44AD">
          <w:fldChar w:fldCharType="begin">
            <w:ffData>
              <w:name w:val=""/>
              <w:enabled/>
              <w:calcOnExit w:val="0"/>
              <w:checkBox>
                <w:size w:val="20"/>
                <w:default w:val="0"/>
              </w:checkBox>
            </w:ffData>
          </w:fldChar>
        </w:r>
        <w:r w:rsidDel="00DA44AD">
          <w:delInstrText xml:space="preserve"> FORMCHECKBOX </w:delInstrText>
        </w:r>
      </w:del>
      <w:r w:rsidR="00D350AE">
        <w:fldChar w:fldCharType="separate"/>
      </w:r>
      <w:del w:id="154" w:author="LASSORT NATHALIE (CPAM HAUTE-VIENNE)" w:date="2025-10-01T15:07:00Z">
        <w:r w:rsidDel="00DA44AD">
          <w:fldChar w:fldCharType="end"/>
        </w:r>
        <w:r w:rsidR="009B1CD0" w:rsidDel="00DA44AD">
          <w:delText xml:space="preserve"> Taux de la TVA : </w:delText>
        </w:r>
      </w:del>
    </w:p>
    <w:p w:rsidR="009B1CD0" w:rsidDel="00DA44AD" w:rsidRDefault="007D7A65" w:rsidP="009B45B9">
      <w:pPr>
        <w:tabs>
          <w:tab w:val="left" w:pos="426"/>
          <w:tab w:val="left" w:pos="851"/>
        </w:tabs>
        <w:spacing w:before="240"/>
        <w:ind w:left="1701"/>
        <w:jc w:val="both"/>
        <w:rPr>
          <w:del w:id="155" w:author="LASSORT NATHALIE (CPAM HAUTE-VIENNE)" w:date="2025-10-01T15:07:00Z"/>
        </w:rPr>
      </w:pPr>
      <w:del w:id="156" w:author="LASSORT NATHALIE (CPAM HAUTE-VIENNE)" w:date="2025-10-01T15:07:00Z">
        <w:r w:rsidDel="00DA44AD">
          <w:fldChar w:fldCharType="begin">
            <w:ffData>
              <w:name w:val=""/>
              <w:enabled/>
              <w:calcOnExit w:val="0"/>
              <w:checkBox>
                <w:size w:val="20"/>
                <w:default w:val="0"/>
              </w:checkBox>
            </w:ffData>
          </w:fldChar>
        </w:r>
        <w:r w:rsidDel="00DA44AD">
          <w:delInstrText xml:space="preserve"> FORMCHECKBOX </w:delInstrText>
        </w:r>
      </w:del>
      <w:r w:rsidR="00D350AE">
        <w:fldChar w:fldCharType="separate"/>
      </w:r>
      <w:del w:id="157" w:author="LASSORT NATHALIE (CPAM HAUTE-VIENNE)" w:date="2025-10-01T15:07:00Z">
        <w:r w:rsidDel="00DA44AD">
          <w:fldChar w:fldCharType="end"/>
        </w:r>
        <w:r w:rsidR="009B1CD0" w:rsidDel="00DA44AD">
          <w:delText xml:space="preserve"> Montant hors taxes</w:delText>
        </w:r>
        <w:r w:rsidR="009B1CD0" w:rsidDel="00DA44AD">
          <w:rPr>
            <w:rStyle w:val="Caractresdenotedebasdepage"/>
          </w:rPr>
          <w:footnoteReference w:id="2"/>
        </w:r>
        <w:r w:rsidR="009B1CD0" w:rsidDel="00DA44AD">
          <w:rPr>
            <w:rStyle w:val="Caractresdenotedebasdepage"/>
          </w:rPr>
          <w:delText> </w:delText>
        </w:r>
        <w:r w:rsidR="009B1CD0" w:rsidDel="00DA44AD">
          <w:delText>:</w:delText>
        </w:r>
      </w:del>
    </w:p>
    <w:p w:rsidR="009B1CD0" w:rsidDel="00DA44AD" w:rsidRDefault="009B1CD0" w:rsidP="004C5755">
      <w:pPr>
        <w:tabs>
          <w:tab w:val="left" w:pos="426"/>
          <w:tab w:val="left" w:pos="851"/>
        </w:tabs>
        <w:spacing w:before="120"/>
        <w:ind w:left="2268"/>
        <w:jc w:val="both"/>
        <w:rPr>
          <w:del w:id="160" w:author="LASSORT NATHALIE (CPAM HAUTE-VIENNE)" w:date="2025-10-01T15:07:00Z"/>
          <w:rFonts w:ascii="Arial" w:hAnsi="Arial" w:cs="Arial"/>
        </w:rPr>
      </w:pPr>
      <w:del w:id="161" w:author="LASSORT NATHALIE (CPAM HAUTE-VIENNE)" w:date="2025-10-01T15:07:00Z">
        <w:r w:rsidDel="00DA44AD">
          <w:delText xml:space="preserve">Montant </w:delText>
        </w:r>
        <w:r w:rsidDel="00DA44AD">
          <w:rPr>
            <w:rFonts w:ascii="Arial" w:hAnsi="Arial" w:cs="Arial"/>
          </w:rPr>
          <w:delText>hors taxes arrêté en chiffres à : ……………………………………………………………………………….</w:delText>
        </w:r>
      </w:del>
    </w:p>
    <w:p w:rsidR="009B1CD0" w:rsidDel="00DA44AD" w:rsidRDefault="009B1CD0" w:rsidP="004C5755">
      <w:pPr>
        <w:pStyle w:val="fcase1ertab"/>
        <w:tabs>
          <w:tab w:val="left" w:pos="851"/>
        </w:tabs>
        <w:spacing w:before="120"/>
        <w:ind w:left="2268" w:firstLine="0"/>
        <w:rPr>
          <w:del w:id="162" w:author="LASSORT NATHALIE (CPAM HAUTE-VIENNE)" w:date="2025-10-01T15:07:00Z"/>
        </w:rPr>
      </w:pPr>
      <w:del w:id="163" w:author="LASSORT NATHALIE (CPAM HAUTE-VIENNE)" w:date="2025-10-01T15:07:00Z">
        <w:r w:rsidDel="00DA44AD">
          <w:rPr>
            <w:rFonts w:ascii="Arial" w:hAnsi="Arial" w:cs="Arial"/>
          </w:rPr>
          <w:delText>Montant hors taxes arrêté en lettres à : ………………………………………………………...................................</w:delText>
        </w:r>
      </w:del>
    </w:p>
    <w:p w:rsidR="009B1CD0" w:rsidDel="00DA44AD" w:rsidRDefault="007D7A65" w:rsidP="009B45B9">
      <w:pPr>
        <w:tabs>
          <w:tab w:val="left" w:pos="426"/>
          <w:tab w:val="left" w:pos="709"/>
          <w:tab w:val="left" w:pos="851"/>
        </w:tabs>
        <w:spacing w:before="240"/>
        <w:ind w:left="1701"/>
        <w:jc w:val="both"/>
        <w:rPr>
          <w:del w:id="164" w:author="LASSORT NATHALIE (CPAM HAUTE-VIENNE)" w:date="2025-10-01T15:07:00Z"/>
          <w:rFonts w:ascii="Arial" w:hAnsi="Arial" w:cs="Arial"/>
        </w:rPr>
      </w:pPr>
      <w:del w:id="165" w:author="LASSORT NATHALIE (CPAM HAUTE-VIENNE)" w:date="2025-10-01T15:07:00Z">
        <w:r w:rsidDel="00DA44AD">
          <w:fldChar w:fldCharType="begin">
            <w:ffData>
              <w:name w:val=""/>
              <w:enabled/>
              <w:calcOnExit w:val="0"/>
              <w:checkBox>
                <w:size w:val="20"/>
                <w:default w:val="0"/>
              </w:checkBox>
            </w:ffData>
          </w:fldChar>
        </w:r>
        <w:r w:rsidDel="00DA44AD">
          <w:delInstrText xml:space="preserve"> FORMCHECKBOX </w:delInstrText>
        </w:r>
      </w:del>
      <w:r w:rsidR="00D350AE">
        <w:fldChar w:fldCharType="separate"/>
      </w:r>
      <w:del w:id="166" w:author="LASSORT NATHALIE (CPAM HAUTE-VIENNE)" w:date="2025-10-01T15:07:00Z">
        <w:r w:rsidDel="00DA44AD">
          <w:fldChar w:fldCharType="end"/>
        </w:r>
        <w:r w:rsidR="009B1CD0" w:rsidDel="00DA44AD">
          <w:delText xml:space="preserve"> Montant TTC</w:delText>
        </w:r>
        <w:r w:rsidR="009B1CD0" w:rsidDel="00DA44AD">
          <w:rPr>
            <w:rStyle w:val="Caractresdenotedebasdepage"/>
          </w:rPr>
          <w:footnoteReference w:customMarkFollows="1" w:id="3"/>
          <w:delText>4 </w:delText>
        </w:r>
        <w:r w:rsidR="009B1CD0" w:rsidDel="00DA44AD">
          <w:delText>:</w:delText>
        </w:r>
      </w:del>
    </w:p>
    <w:p w:rsidR="009B1CD0" w:rsidDel="00DA44AD" w:rsidRDefault="009B1CD0" w:rsidP="004C5755">
      <w:pPr>
        <w:pStyle w:val="fcase1ertab"/>
        <w:tabs>
          <w:tab w:val="left" w:pos="851"/>
        </w:tabs>
        <w:spacing w:before="120"/>
        <w:ind w:left="2410" w:firstLine="0"/>
        <w:rPr>
          <w:del w:id="169" w:author="LASSORT NATHALIE (CPAM HAUTE-VIENNE)" w:date="2025-10-01T15:07:00Z"/>
          <w:rFonts w:ascii="Arial" w:hAnsi="Arial" w:cs="Arial"/>
        </w:rPr>
      </w:pPr>
      <w:del w:id="170" w:author="LASSORT NATHALIE (CPAM HAUTE-VIENNE)" w:date="2025-10-01T15:07:00Z">
        <w:r w:rsidDel="00DA44AD">
          <w:rPr>
            <w:rFonts w:ascii="Arial" w:hAnsi="Arial" w:cs="Arial"/>
          </w:rPr>
          <w:delText>Montant TTC arrêté en chiffres à : ………………………………………………………….......................................</w:delText>
        </w:r>
      </w:del>
    </w:p>
    <w:p w:rsidR="009B1CD0" w:rsidDel="00DA44AD" w:rsidRDefault="009B1CD0" w:rsidP="004C5755">
      <w:pPr>
        <w:pStyle w:val="fcase1ertab"/>
        <w:tabs>
          <w:tab w:val="left" w:pos="851"/>
        </w:tabs>
        <w:spacing w:before="120"/>
        <w:ind w:left="2410" w:firstLine="0"/>
        <w:rPr>
          <w:del w:id="171" w:author="LASSORT NATHALIE (CPAM HAUTE-VIENNE)" w:date="2025-10-01T15:07:00Z"/>
          <w:rFonts w:ascii="Arial" w:hAnsi="Arial" w:cs="Arial"/>
          <w:u w:val="single"/>
        </w:rPr>
      </w:pPr>
      <w:del w:id="172" w:author="LASSORT NATHALIE (CPAM HAUTE-VIENNE)" w:date="2025-10-01T15:07:00Z">
        <w:r w:rsidDel="00DA44AD">
          <w:rPr>
            <w:rFonts w:ascii="Arial" w:hAnsi="Arial" w:cs="Arial"/>
          </w:rPr>
          <w:delText>Montant TTC arrêté en lettres à : ………………………………………………………………………………………..</w:delText>
        </w:r>
      </w:del>
    </w:p>
    <w:p w:rsidR="009B1CD0" w:rsidDel="00DA44AD" w:rsidRDefault="009B1CD0" w:rsidP="004C5755">
      <w:pPr>
        <w:pStyle w:val="fcase1ertab"/>
        <w:spacing w:before="120"/>
        <w:ind w:left="567" w:firstLine="0"/>
        <w:rPr>
          <w:del w:id="173" w:author="LASSORT NATHALIE (CPAM HAUTE-VIENNE)" w:date="2025-10-01T15:07:00Z"/>
        </w:rPr>
      </w:pPr>
      <w:del w:id="174" w:author="LASSORT NATHALIE (CPAM HAUTE-VIENNE)" w:date="2025-10-01T15:07:00Z">
        <w:r w:rsidDel="00DA44AD">
          <w:rPr>
            <w:rFonts w:ascii="Arial" w:hAnsi="Arial" w:cs="Arial"/>
            <w:u w:val="single"/>
          </w:rPr>
          <w:delText>OU</w:delText>
        </w:r>
      </w:del>
    </w:p>
    <w:p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D350AE">
        <w:fldChar w:fldCharType="separate"/>
      </w:r>
      <w:r>
        <w:fldChar w:fldCharType="end"/>
      </w:r>
      <w:r w:rsidR="009B1CD0">
        <w:rPr>
          <w:rFonts w:ascii="Arial" w:hAnsi="Arial" w:cs="Arial"/>
        </w:rPr>
        <w:t xml:space="preserve"> aux prix indiqués </w:t>
      </w:r>
      <w:del w:id="175" w:author="LASSORT NATHALIE (CPAM HAUTE-VIENNE)" w:date="2025-10-01T15:07:00Z">
        <w:r w:rsidR="009D661E" w:rsidDel="00DA44AD">
          <w:rPr>
            <w:rFonts w:ascii="Arial" w:hAnsi="Arial" w:cs="Arial"/>
          </w:rPr>
          <w:delText xml:space="preserve">ci-dessous ou </w:delText>
        </w:r>
      </w:del>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350A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350AE">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rsidRPr="009567F8">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350AE">
        <w:fldChar w:fldCharType="separate"/>
      </w:r>
      <w:r w:rsidR="007D7A65">
        <w:fldChar w:fldCharType="end"/>
      </w:r>
      <w:r>
        <w:tab/>
      </w:r>
      <w:r w:rsidR="009D661E">
        <w:t>Non</w:t>
      </w:r>
      <w:r>
        <w:tab/>
      </w:r>
      <w:r>
        <w:tab/>
      </w:r>
      <w:r>
        <w:tab/>
      </w:r>
      <w:ins w:id="176" w:author="LASSORT NATHALIE (CPAM HAUTE-VIENNE)" w:date="2025-10-01T15:09:00Z">
        <w:r w:rsidR="00DA44AD">
          <w:fldChar w:fldCharType="begin">
            <w:ffData>
              <w:name w:val=""/>
              <w:enabled/>
              <w:calcOnExit w:val="0"/>
              <w:checkBox>
                <w:size w:val="20"/>
                <w:default w:val="1"/>
              </w:checkBox>
            </w:ffData>
          </w:fldChar>
        </w:r>
        <w:r w:rsidR="00DA44AD">
          <w:instrText xml:space="preserve"> FORMCHECKBOX </w:instrText>
        </w:r>
      </w:ins>
      <w:r w:rsidR="00D350AE">
        <w:fldChar w:fldCharType="separate"/>
      </w:r>
      <w:ins w:id="177" w:author="LASSORT NATHALIE (CPAM HAUTE-VIENNE)" w:date="2025-10-01T15:09:00Z">
        <w:r w:rsidR="00DA44AD">
          <w:fldChar w:fldCharType="end"/>
        </w:r>
      </w:ins>
      <w:del w:id="178" w:author="LASSORT NATHALIE (CPAM HAUTE-VIENNE)" w:date="2025-10-01T15:09:00Z">
        <w:r w:rsidR="007D7A65" w:rsidDel="00DA44AD">
          <w:fldChar w:fldCharType="begin">
            <w:ffData>
              <w:name w:val=""/>
              <w:enabled/>
              <w:calcOnExit w:val="0"/>
              <w:checkBox>
                <w:size w:val="20"/>
                <w:default w:val="0"/>
              </w:checkBox>
            </w:ffData>
          </w:fldChar>
        </w:r>
        <w:r w:rsidR="007D7A65" w:rsidDel="00DA44AD">
          <w:delInstrText xml:space="preserve"> FORMCHECKBOX </w:delInstrText>
        </w:r>
      </w:del>
      <w:r w:rsidR="00D350AE">
        <w:fldChar w:fldCharType="separate"/>
      </w:r>
      <w:del w:id="179" w:author="LASSORT NATHALIE (CPAM HAUTE-VIENNE)" w:date="2025-10-01T15:09:00Z">
        <w:r w:rsidR="007D7A65" w:rsidDel="00DA44AD">
          <w:fldChar w:fldCharType="end"/>
        </w:r>
      </w:del>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9567F8" w:rsidDel="00DA44AD" w:rsidRDefault="009B1CD0" w:rsidP="009B45B9">
      <w:pPr>
        <w:tabs>
          <w:tab w:val="left" w:pos="576"/>
          <w:tab w:val="left" w:pos="851"/>
        </w:tabs>
        <w:jc w:val="both"/>
        <w:rPr>
          <w:del w:id="180" w:author="LASSORT NATHALIE (CPAM HAUTE-VIENNE)" w:date="2025-10-01T15:09:00Z"/>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w:t>
      </w:r>
      <w:r w:rsidRPr="009567F8">
        <w:rPr>
          <w:rFonts w:ascii="Arial" w:hAnsi="Arial" w:cs="Arial"/>
        </w:rPr>
        <w:t>est de</w:t>
      </w:r>
      <w:del w:id="181" w:author="LASSORT NATHALIE (CPAM HAUTE-VIENNE)" w:date="2025-10-01T15:09:00Z">
        <w:r w:rsidRPr="009567F8" w:rsidDel="00DA44AD">
          <w:rPr>
            <w:rFonts w:ascii="Arial" w:hAnsi="Arial" w:cs="Arial"/>
          </w:rPr>
          <w:delText xml:space="preserve"> .........................mois ou ………………… jours à compter de :</w:delText>
        </w:r>
      </w:del>
    </w:p>
    <w:p w:rsidR="009B1CD0" w:rsidRDefault="009B1CD0">
      <w:pPr>
        <w:tabs>
          <w:tab w:val="left" w:pos="576"/>
          <w:tab w:val="left" w:pos="851"/>
        </w:tabs>
        <w:jc w:val="both"/>
        <w:pPrChange w:id="182" w:author="LASSORT NATHALIE (CPAM HAUTE-VIENNE)" w:date="2025-10-01T15:09:00Z">
          <w:pPr>
            <w:tabs>
              <w:tab w:val="left" w:pos="851"/>
            </w:tabs>
          </w:pPr>
        </w:pPrChange>
      </w:pPr>
      <w:del w:id="183" w:author="LASSORT NATHALIE (CPAM HAUTE-VIENNE)" w:date="2025-10-01T15:09:00Z">
        <w:r w:rsidRPr="009567F8" w:rsidDel="00DA44AD">
          <w:rPr>
            <w:rFonts w:ascii="Arial" w:hAnsi="Arial" w:cs="Arial"/>
            <w:i/>
            <w:sz w:val="18"/>
            <w:szCs w:val="18"/>
          </w:rPr>
          <w:delText>(Cocher la case correspondante.)</w:delText>
        </w:r>
      </w:del>
      <w:ins w:id="184" w:author="LASSORT NATHALIE (CPAM HAUTE-VIENNE)" w:date="2025-10-01T15:09:00Z">
        <w:r w:rsidR="00DA44AD" w:rsidRPr="009567F8">
          <w:rPr>
            <w:rFonts w:ascii="Arial" w:hAnsi="Arial" w:cs="Arial"/>
          </w:rPr>
          <w:t xml:space="preserve"> 3</w:t>
        </w:r>
      </w:ins>
      <w:ins w:id="185" w:author="LASSORT NATHALIE (CPAM HAUTE-VIENNE)" w:date="2025-10-08T10:25:00Z">
        <w:r w:rsidR="009567F8" w:rsidRPr="009567F8">
          <w:rPr>
            <w:rFonts w:ascii="Arial" w:hAnsi="Arial" w:cs="Arial"/>
            <w:rPrChange w:id="186" w:author="LASSORT NATHALIE (CPAM HAUTE-VIENNE)" w:date="2025-10-08T10:25:00Z">
              <w:rPr>
                <w:rFonts w:ascii="Arial" w:hAnsi="Arial" w:cs="Arial"/>
                <w:color w:val="FF0000"/>
              </w:rPr>
            </w:rPrChange>
          </w:rPr>
          <w:t>4</w:t>
        </w:r>
      </w:ins>
      <w:ins w:id="187" w:author="LASSORT NATHALIE (CPAM HAUTE-VIENNE)" w:date="2025-10-01T15:09:00Z">
        <w:r w:rsidR="00DA44AD" w:rsidRPr="009567F8">
          <w:rPr>
            <w:rFonts w:ascii="Arial" w:hAnsi="Arial" w:cs="Arial"/>
          </w:rPr>
          <w:t xml:space="preserve"> mois </w:t>
        </w:r>
        <w:r w:rsidR="00DA44AD">
          <w:rPr>
            <w:rFonts w:ascii="Arial" w:hAnsi="Arial" w:cs="Arial"/>
          </w:rPr>
          <w:t>à compter de :</w:t>
        </w:r>
      </w:ins>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D350AE">
        <w:fldChar w:fldCharType="separate"/>
      </w:r>
      <w:r w:rsidR="007D7A65">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D350AE">
        <w:fldChar w:fldCharType="separate"/>
      </w:r>
      <w:r w:rsidR="007D7A65">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b/>
        </w:rPr>
      </w:pPr>
      <w:r>
        <w:tab/>
      </w:r>
      <w:ins w:id="188" w:author="LASSORT NATHALIE (CPAM HAUTE-VIENNE)" w:date="2025-10-01T15:10:00Z">
        <w:r w:rsidR="00DA44AD">
          <w:fldChar w:fldCharType="begin">
            <w:ffData>
              <w:name w:val=""/>
              <w:enabled/>
              <w:calcOnExit w:val="0"/>
              <w:checkBox>
                <w:size w:val="20"/>
                <w:default w:val="1"/>
              </w:checkBox>
            </w:ffData>
          </w:fldChar>
        </w:r>
        <w:r w:rsidR="00DA44AD">
          <w:instrText xml:space="preserve"> FORMCHECKBOX </w:instrText>
        </w:r>
      </w:ins>
      <w:r w:rsidR="00D350AE">
        <w:fldChar w:fldCharType="separate"/>
      </w:r>
      <w:ins w:id="189" w:author="LASSORT NATHALIE (CPAM HAUTE-VIENNE)" w:date="2025-10-01T15:10:00Z">
        <w:r w:rsidR="00DA44AD">
          <w:fldChar w:fldCharType="end"/>
        </w:r>
      </w:ins>
      <w:del w:id="190" w:author="LASSORT NATHALIE (CPAM HAUTE-VIENNE)" w:date="2025-10-01T15:10:00Z">
        <w:r w:rsidR="007D7A65" w:rsidDel="00DA44AD">
          <w:fldChar w:fldCharType="begin">
            <w:ffData>
              <w:name w:val=""/>
              <w:enabled/>
              <w:calcOnExit w:val="0"/>
              <w:checkBox>
                <w:size w:val="20"/>
                <w:default w:val="0"/>
              </w:checkBox>
            </w:ffData>
          </w:fldChar>
        </w:r>
        <w:r w:rsidR="007D7A65" w:rsidDel="00DA44AD">
          <w:delInstrText xml:space="preserve"> FORMCHECKBOX </w:delInstrText>
        </w:r>
      </w:del>
      <w:r w:rsidR="00D350AE">
        <w:fldChar w:fldCharType="separate"/>
      </w:r>
      <w:del w:id="191" w:author="LASSORT NATHALIE (CPAM HAUTE-VIENNE)" w:date="2025-10-01T15:10:00Z">
        <w:r w:rsidR="007D7A65" w:rsidDel="00DA44AD">
          <w:fldChar w:fldCharType="end"/>
        </w:r>
      </w:del>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ins w:id="192" w:author="LASSORT NATHALIE (CPAM HAUTE-VIENNE)" w:date="2025-10-01T15:10:00Z">
        <w:r w:rsidR="00DA44AD">
          <w:fldChar w:fldCharType="begin">
            <w:ffData>
              <w:name w:val=""/>
              <w:enabled/>
              <w:calcOnExit w:val="0"/>
              <w:checkBox>
                <w:size w:val="20"/>
                <w:default w:val="1"/>
              </w:checkBox>
            </w:ffData>
          </w:fldChar>
        </w:r>
        <w:r w:rsidR="00DA44AD">
          <w:instrText xml:space="preserve"> FORMCHECKBOX </w:instrText>
        </w:r>
      </w:ins>
      <w:r w:rsidR="00D350AE">
        <w:fldChar w:fldCharType="separate"/>
      </w:r>
      <w:ins w:id="193" w:author="LASSORT NATHALIE (CPAM HAUTE-VIENNE)" w:date="2025-10-01T15:10:00Z">
        <w:r w:rsidR="00DA44AD">
          <w:fldChar w:fldCharType="end"/>
        </w:r>
      </w:ins>
      <w:del w:id="194" w:author="LASSORT NATHALIE (CPAM HAUTE-VIENNE)" w:date="2025-10-01T15:10:00Z">
        <w:r w:rsidR="007D7A65" w:rsidDel="00DA44AD">
          <w:fldChar w:fldCharType="begin">
            <w:ffData>
              <w:name w:val=""/>
              <w:enabled/>
              <w:calcOnExit w:val="0"/>
              <w:checkBox>
                <w:size w:val="20"/>
                <w:default w:val="0"/>
              </w:checkBox>
            </w:ffData>
          </w:fldChar>
        </w:r>
        <w:r w:rsidR="007D7A65" w:rsidDel="00DA44AD">
          <w:delInstrText xml:space="preserve"> FORMCHECKBOX </w:delInstrText>
        </w:r>
      </w:del>
      <w:r w:rsidR="00D350AE">
        <w:fldChar w:fldCharType="separate"/>
      </w:r>
      <w:del w:id="195" w:author="LASSORT NATHALIE (CPAM HAUTE-VIENNE)" w:date="2025-10-01T15:10:00Z">
        <w:r w:rsidR="007D7A65" w:rsidDel="00DA44AD">
          <w:fldChar w:fldCharType="end"/>
        </w:r>
      </w:del>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350AE">
        <w:fldChar w:fldCharType="separate"/>
      </w:r>
      <w:r w:rsidR="007D7A65">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DA44AD" w:rsidRDefault="00DA44AD">
      <w:pPr>
        <w:tabs>
          <w:tab w:val="left" w:pos="426"/>
          <w:tab w:val="left" w:pos="851"/>
        </w:tabs>
        <w:spacing w:before="120"/>
        <w:jc w:val="both"/>
        <w:rPr>
          <w:ins w:id="196" w:author="LASSORT NATHALIE (CPAM HAUTE-VIENNE)" w:date="2025-10-01T15:11:00Z"/>
          <w:rFonts w:ascii="Arial" w:hAnsi="Arial" w:cs="Arial"/>
        </w:rPr>
        <w:pPrChange w:id="197" w:author="LASSORT NATHALIE (CPAM HAUTE-VIENNE)" w:date="2025-10-01T15:11:00Z">
          <w:pPr>
            <w:numPr>
              <w:numId w:val="2"/>
            </w:numPr>
            <w:tabs>
              <w:tab w:val="left" w:pos="426"/>
              <w:tab w:val="left" w:pos="851"/>
              <w:tab w:val="num" w:pos="927"/>
            </w:tabs>
            <w:spacing w:before="120"/>
            <w:ind w:left="924" w:hanging="357"/>
            <w:jc w:val="both"/>
          </w:pPr>
        </w:pPrChange>
      </w:pPr>
    </w:p>
    <w:p w:rsidR="00DA44AD" w:rsidRDefault="00DA44AD">
      <w:pPr>
        <w:tabs>
          <w:tab w:val="left" w:pos="426"/>
          <w:tab w:val="left" w:pos="851"/>
        </w:tabs>
        <w:spacing w:before="120"/>
        <w:jc w:val="both"/>
        <w:rPr>
          <w:ins w:id="198" w:author="LASSORT NATHALIE (CPAM HAUTE-VIENNE)" w:date="2025-10-01T15:11:00Z"/>
          <w:rFonts w:ascii="Arial" w:hAnsi="Arial" w:cs="Arial"/>
        </w:rPr>
        <w:pPrChange w:id="199" w:author="LASSORT NATHALIE (CPAM HAUTE-VIENNE)" w:date="2025-10-01T15:11:00Z">
          <w:pPr>
            <w:numPr>
              <w:numId w:val="2"/>
            </w:numPr>
            <w:tabs>
              <w:tab w:val="left" w:pos="426"/>
              <w:tab w:val="left" w:pos="851"/>
              <w:tab w:val="num" w:pos="927"/>
            </w:tabs>
            <w:spacing w:before="120"/>
            <w:ind w:left="924" w:hanging="357"/>
            <w:jc w:val="both"/>
          </w:pPr>
        </w:pPrChange>
      </w:pPr>
    </w:p>
    <w:p w:rsidR="00DA44AD" w:rsidRDefault="00DA44AD">
      <w:pPr>
        <w:tabs>
          <w:tab w:val="left" w:pos="426"/>
          <w:tab w:val="left" w:pos="851"/>
        </w:tabs>
        <w:spacing w:before="120"/>
        <w:jc w:val="both"/>
        <w:rPr>
          <w:ins w:id="200" w:author="LASSORT NATHALIE (CPAM HAUTE-VIENNE)" w:date="2025-10-01T15:11:00Z"/>
          <w:rFonts w:ascii="Arial" w:hAnsi="Arial" w:cs="Arial"/>
        </w:rPr>
        <w:pPrChange w:id="201" w:author="LASSORT NATHALIE (CPAM HAUTE-VIENNE)" w:date="2025-10-01T15:11:00Z">
          <w:pPr>
            <w:numPr>
              <w:numId w:val="2"/>
            </w:numPr>
            <w:tabs>
              <w:tab w:val="left" w:pos="426"/>
              <w:tab w:val="left" w:pos="851"/>
              <w:tab w:val="num" w:pos="927"/>
            </w:tabs>
            <w:spacing w:before="120"/>
            <w:ind w:left="924" w:hanging="357"/>
            <w:jc w:val="both"/>
          </w:pPr>
        </w:pPrChange>
      </w:pPr>
    </w:p>
    <w:p w:rsidR="009B1CD0" w:rsidDel="00DA44AD" w:rsidRDefault="009B1CD0">
      <w:pPr>
        <w:tabs>
          <w:tab w:val="left" w:pos="426"/>
          <w:tab w:val="left" w:pos="851"/>
        </w:tabs>
        <w:jc w:val="both"/>
        <w:rPr>
          <w:del w:id="202" w:author="LASSORT NATHALIE (CPAM HAUTE-VIENNE)" w:date="2025-10-01T15:11:00Z"/>
          <w:rFonts w:ascii="Arial" w:hAnsi="Arial" w:cs="Arial"/>
        </w:rPr>
      </w:pPr>
      <w:del w:id="203" w:author="LASSORT NATHALIE (CPAM HAUTE-VIENNE)" w:date="2025-10-01T15:11:00Z">
        <w:r w:rsidDel="00DA44AD">
          <w:rPr>
            <w:rFonts w:ascii="Arial" w:hAnsi="Arial" w:cs="Arial"/>
          </w:rPr>
          <w:lastRenderedPageBreak/>
          <w:delText>Si oui, préciser :</w:delText>
        </w:r>
      </w:del>
    </w:p>
    <w:p w:rsidR="009B1CD0" w:rsidDel="00DA44AD" w:rsidRDefault="009B1CD0">
      <w:pPr>
        <w:tabs>
          <w:tab w:val="left" w:pos="426"/>
          <w:tab w:val="left" w:pos="851"/>
        </w:tabs>
        <w:spacing w:before="120"/>
        <w:jc w:val="both"/>
        <w:rPr>
          <w:del w:id="204" w:author="LASSORT NATHALIE (CPAM HAUTE-VIENNE)" w:date="2025-10-01T15:11:00Z"/>
          <w:rFonts w:ascii="Arial" w:hAnsi="Arial" w:cs="Arial"/>
        </w:rPr>
        <w:pPrChange w:id="205" w:author="LASSORT NATHALIE (CPAM HAUTE-VIENNE)" w:date="2025-10-01T15:11:00Z">
          <w:pPr>
            <w:numPr>
              <w:numId w:val="2"/>
            </w:numPr>
            <w:tabs>
              <w:tab w:val="left" w:pos="426"/>
              <w:tab w:val="left" w:pos="851"/>
              <w:tab w:val="num" w:pos="927"/>
            </w:tabs>
            <w:spacing w:before="120"/>
            <w:ind w:left="924" w:hanging="357"/>
            <w:jc w:val="both"/>
          </w:pPr>
        </w:pPrChange>
      </w:pPr>
      <w:del w:id="206" w:author="LASSORT NATHALIE (CPAM HAUTE-VIENNE)" w:date="2025-10-01T15:11:00Z">
        <w:r w:rsidDel="00DA44AD">
          <w:rPr>
            <w:rFonts w:ascii="Arial" w:hAnsi="Arial" w:cs="Arial"/>
          </w:rPr>
          <w:delText>Nombre des reconductions : ………….............</w:delText>
        </w:r>
      </w:del>
    </w:p>
    <w:p w:rsidR="00DA44AD" w:rsidRPr="00DA44AD" w:rsidRDefault="009B1CD0">
      <w:pPr>
        <w:tabs>
          <w:tab w:val="left" w:pos="426"/>
          <w:tab w:val="left" w:pos="851"/>
        </w:tabs>
        <w:spacing w:before="120"/>
        <w:jc w:val="both"/>
        <w:rPr>
          <w:rFonts w:ascii="Arial" w:hAnsi="Arial" w:cs="Arial"/>
          <w:b/>
        </w:rPr>
        <w:pPrChange w:id="207" w:author="LASSORT NATHALIE (CPAM HAUTE-VIENNE)" w:date="2025-10-01T15:11:00Z">
          <w:pPr>
            <w:numPr>
              <w:numId w:val="2"/>
            </w:numPr>
            <w:tabs>
              <w:tab w:val="left" w:pos="426"/>
              <w:tab w:val="left" w:pos="851"/>
              <w:tab w:val="num" w:pos="927"/>
            </w:tabs>
            <w:spacing w:before="120"/>
            <w:ind w:left="924" w:hanging="357"/>
            <w:jc w:val="both"/>
          </w:pPr>
        </w:pPrChange>
      </w:pPr>
      <w:del w:id="208" w:author="LASSORT NATHALIE (CPAM HAUTE-VIENNE)" w:date="2025-10-01T15:11:00Z">
        <w:r w:rsidDel="00DA44AD">
          <w:rPr>
            <w:rFonts w:ascii="Arial" w:hAnsi="Arial" w:cs="Arial"/>
          </w:rPr>
          <w:delText>Durée des reconductions : ……………………..</w:delText>
        </w:r>
      </w:del>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A44AD" w:rsidRDefault="00DA44AD" w:rsidP="00332B12">
      <w:pPr>
        <w:pStyle w:val="fcase1ertab"/>
        <w:tabs>
          <w:tab w:val="left" w:pos="851"/>
        </w:tabs>
        <w:ind w:left="0" w:firstLine="0"/>
        <w:rPr>
          <w:ins w:id="209" w:author="LASSORT NATHALIE (CPAM HAUTE-VIENNE)" w:date="2025-10-01T15:11:00Z"/>
          <w:rFonts w:ascii="Arial" w:hAnsi="Arial" w:cs="Arial"/>
          <w:b/>
          <w:sz w:val="22"/>
          <w:szCs w:val="22"/>
        </w:rPr>
      </w:pPr>
    </w:p>
    <w:p w:rsidR="00DA44AD" w:rsidRDefault="00DA44AD" w:rsidP="00332B12">
      <w:pPr>
        <w:pStyle w:val="fcase1ertab"/>
        <w:tabs>
          <w:tab w:val="left" w:pos="851"/>
        </w:tabs>
        <w:ind w:left="0" w:firstLine="0"/>
        <w:rPr>
          <w:ins w:id="210" w:author="LASSORT NATHALIE (CPAM HAUTE-VIENNE)" w:date="2025-10-01T15:11:00Z"/>
        </w:rPr>
      </w:pPr>
    </w:p>
    <w:p w:rsidR="00332B12" w:rsidRDefault="008B2A38">
      <w:pPr>
        <w:pStyle w:val="fcase1ertab"/>
        <w:tabs>
          <w:tab w:val="clear" w:pos="426"/>
          <w:tab w:val="left" w:pos="1240"/>
        </w:tabs>
        <w:ind w:left="0" w:firstLine="0"/>
        <w:rPr>
          <w:rFonts w:ascii="Arial" w:hAnsi="Arial" w:cs="Arial"/>
          <w:i/>
          <w:sz w:val="18"/>
          <w:szCs w:val="18"/>
        </w:rPr>
        <w:pPrChange w:id="211" w:author="LASSORT NATHALIE (CPAM HAUTE-VIENNE)" w:date="2025-10-01T15:11:00Z">
          <w:pPr>
            <w:pStyle w:val="fcase1ertab"/>
            <w:tabs>
              <w:tab w:val="left" w:pos="851"/>
            </w:tabs>
            <w:ind w:left="0" w:firstLine="0"/>
          </w:pPr>
        </w:pPrChange>
      </w:pPr>
      <w:del w:id="212" w:author="LASSORT NATHALIE (CPAM HAUTE-VIENNE)" w:date="2025-10-01T15:11:00Z">
        <w:r w:rsidRPr="00DA44AD" w:rsidDel="00DA44AD">
          <w:rPr>
            <w:rPrChange w:id="213" w:author="LASSORT NATHALIE (CPAM HAUTE-VIENNE)" w:date="2025-10-01T15:11:00Z">
              <w:rPr>
                <w:rFonts w:ascii="Arial" w:hAnsi="Arial" w:cs="Arial"/>
                <w:b/>
                <w:sz w:val="22"/>
                <w:szCs w:val="22"/>
              </w:rPr>
            </w:rPrChange>
          </w:rPr>
          <w:br w:type="page"/>
        </w:r>
      </w:del>
      <w:r w:rsidR="00332B12">
        <w:rPr>
          <w:rFonts w:ascii="Arial" w:hAnsi="Arial" w:cs="Arial"/>
          <w:b/>
          <w:sz w:val="22"/>
          <w:szCs w:val="22"/>
        </w:rPr>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Default="00036500" w:rsidP="005846FB">
      <w:pPr>
        <w:tabs>
          <w:tab w:val="left" w:pos="851"/>
        </w:tabs>
        <w:rPr>
          <w:ins w:id="214" w:author="LASSORT NATHALIE (CPAM HAUTE-VIENNE)" w:date="2025-10-01T15:12:00Z"/>
          <w:rFonts w:ascii="Arial" w:hAnsi="Arial" w:cs="Arial"/>
          <w:i/>
          <w:sz w:val="18"/>
          <w:szCs w:val="18"/>
        </w:rPr>
      </w:pPr>
      <w:r w:rsidRPr="009B45B9">
        <w:rPr>
          <w:rFonts w:ascii="Arial" w:hAnsi="Arial" w:cs="Arial"/>
          <w:i/>
          <w:sz w:val="18"/>
          <w:szCs w:val="18"/>
        </w:rPr>
        <w:t>[Indiquer le nom commercial et la dénomination sociale du mandataire]</w:t>
      </w:r>
    </w:p>
    <w:p w:rsidR="000B62C1" w:rsidRPr="009B45B9" w:rsidRDefault="000B62C1" w:rsidP="005846FB">
      <w:pPr>
        <w:tabs>
          <w:tab w:val="left" w:pos="851"/>
        </w:tabs>
        <w:rPr>
          <w:rFonts w:ascii="Arial" w:hAnsi="Arial" w:cs="Arial"/>
          <w:i/>
          <w:sz w:val="18"/>
          <w:szCs w:val="18"/>
        </w:rPr>
      </w:pP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350A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350AE">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350A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350AE">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del w:id="215" w:author="LASSORT NATHALIE (CPAM HAUTE-VIENNE)" w:date="2025-10-01T15:13:00Z">
        <w:r w:rsidR="009D661E" w:rsidDel="000B62C1">
          <w:rPr>
            <w:rFonts w:ascii="Arial" w:hAnsi="Arial" w:cs="Arial"/>
            <w:i/>
            <w:sz w:val="18"/>
            <w:szCs w:val="18"/>
          </w:rPr>
          <w:delText xml:space="preserve"> en cas de marché public autre que de défense ou de sécurité</w:delText>
        </w:r>
        <w:r w:rsidDel="000B62C1">
          <w:rPr>
            <w:rFonts w:ascii="Arial" w:hAnsi="Arial" w:cs="Arial"/>
            <w:i/>
            <w:sz w:val="18"/>
            <w:szCs w:val="18"/>
          </w:rPr>
          <w:delText>.</w:delText>
        </w:r>
        <w:r w:rsidR="009D661E" w:rsidDel="000B62C1">
          <w:rPr>
            <w:rFonts w:ascii="Arial" w:hAnsi="Arial" w:cs="Arial"/>
            <w:i/>
            <w:sz w:val="18"/>
            <w:szCs w:val="18"/>
          </w:rPr>
          <w:delText xml:space="preserve"> Dans le cas contraire, ces documents ont déjà été fournis</w:delText>
        </w:r>
      </w:del>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350AE">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w:t>
      </w:r>
      <w:del w:id="216" w:author="LASSORT NATHALIE (CPAM HAUTE-VIENNE)" w:date="2025-10-01T15:13:00Z">
        <w:r w:rsidDel="000B62C1">
          <w:rPr>
            <w:rFonts w:ascii="Arial" w:hAnsi="Arial" w:cs="Arial"/>
            <w:i/>
            <w:sz w:val="18"/>
            <w:szCs w:val="18"/>
          </w:rPr>
          <w:delText xml:space="preserve"> en cas de marché public autre que de défense ou de sécurité. Dans le cas contraire, ces documents ont déjà été fournis</w:delText>
        </w:r>
      </w:del>
      <w:r>
        <w:rPr>
          <w:rFonts w:ascii="Arial" w:hAnsi="Arial" w:cs="Arial"/>
          <w:i/>
          <w:sz w:val="18"/>
          <w:szCs w:val="18"/>
        </w:rPr>
        <w:t>)</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350AE">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Del="000B62C1" w:rsidRDefault="009D661E" w:rsidP="009D661E">
      <w:pPr>
        <w:tabs>
          <w:tab w:val="left" w:pos="851"/>
        </w:tabs>
        <w:ind w:left="1701"/>
        <w:rPr>
          <w:del w:id="217" w:author="LASSORT NATHALIE (CPAM HAUTE-VIENNE)" w:date="2025-10-01T15:13:00Z"/>
          <w:rFonts w:ascii="Arial" w:hAnsi="Arial" w:cs="Arial"/>
          <w:i/>
          <w:sz w:val="18"/>
          <w:szCs w:val="18"/>
        </w:rPr>
      </w:pPr>
      <w:del w:id="218" w:author="LASSORT NATHALIE (CPAM HAUTE-VIENNE)" w:date="2025-10-01T15:13:00Z">
        <w:r w:rsidRPr="00C83930" w:rsidDel="000B62C1">
          <w:rPr>
            <w:rFonts w:ascii="Arial" w:hAnsi="Arial" w:cs="Arial"/>
            <w:i/>
            <w:sz w:val="18"/>
            <w:szCs w:val="18"/>
          </w:rPr>
          <w:delText xml:space="preserve">(hors cas des marchés de défense ou de sécurité </w:delText>
        </w:r>
        <w:r w:rsidDel="000B62C1">
          <w:rPr>
            <w:rFonts w:ascii="Arial" w:hAnsi="Arial" w:cs="Arial"/>
            <w:i/>
            <w:sz w:val="18"/>
            <w:szCs w:val="18"/>
          </w:rPr>
          <w:delText>dans lequel ces documents ont déjà été fournis</w:delText>
        </w:r>
        <w:r w:rsidRPr="00C83930" w:rsidDel="000B62C1">
          <w:rPr>
            <w:rFonts w:ascii="Arial" w:hAnsi="Arial" w:cs="Arial"/>
            <w:i/>
            <w:sz w:val="18"/>
            <w:szCs w:val="18"/>
          </w:rPr>
          <w:delText>)</w:delText>
        </w:r>
        <w:r w:rsidR="002904AF" w:rsidRPr="00C83930" w:rsidDel="000B62C1">
          <w:rPr>
            <w:rFonts w:ascii="Arial" w:hAnsi="Arial" w:cs="Arial"/>
            <w:i/>
            <w:sz w:val="18"/>
            <w:szCs w:val="18"/>
          </w:rPr>
          <w:delText>.</w:delText>
        </w:r>
      </w:del>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350A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350AE">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350AE">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350AE">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ins w:id="219" w:author="LASSORT NATHALIE (CPAM HAUTE-VIENNE)" w:date="2025-10-01T15:14:00Z"/>
          <w:rFonts w:ascii="Arial" w:hAnsi="Arial" w:cs="Arial"/>
        </w:rPr>
      </w:pPr>
    </w:p>
    <w:p w:rsidR="000B62C1" w:rsidRDefault="000B62C1" w:rsidP="006C4338">
      <w:pPr>
        <w:tabs>
          <w:tab w:val="left" w:pos="851"/>
        </w:tabs>
        <w:rPr>
          <w:ins w:id="220" w:author="LASSORT NATHALIE (CPAM HAUTE-VIENNE)" w:date="2025-10-01T15:14:00Z"/>
          <w:rFonts w:ascii="Arial" w:hAnsi="Arial" w:cs="Arial"/>
        </w:rPr>
      </w:pPr>
    </w:p>
    <w:p w:rsidR="000B62C1" w:rsidRDefault="000B62C1" w:rsidP="006C4338">
      <w:pPr>
        <w:tabs>
          <w:tab w:val="left" w:pos="851"/>
        </w:tabs>
        <w:rPr>
          <w:ins w:id="221" w:author="LASSORT NATHALIE (CPAM HAUTE-VIENNE)" w:date="2025-10-01T15:14:00Z"/>
          <w:rFonts w:ascii="Arial" w:hAnsi="Arial" w:cs="Arial"/>
        </w:rPr>
      </w:pPr>
    </w:p>
    <w:p w:rsidR="000B62C1" w:rsidRDefault="000B62C1" w:rsidP="006C4338">
      <w:pPr>
        <w:tabs>
          <w:tab w:val="left" w:pos="851"/>
        </w:tabs>
        <w:rPr>
          <w:ins w:id="222" w:author="LASSORT NATHALIE (CPAM HAUTE-VIENNE)" w:date="2025-10-01T15:14:00Z"/>
          <w:rFonts w:ascii="Arial" w:hAnsi="Arial" w:cs="Arial"/>
        </w:rPr>
      </w:pPr>
    </w:p>
    <w:p w:rsidR="000B62C1" w:rsidRDefault="000B62C1" w:rsidP="006C4338">
      <w:pPr>
        <w:tabs>
          <w:tab w:val="left" w:pos="851"/>
        </w:tabs>
        <w:rPr>
          <w:ins w:id="223" w:author="LASSORT NATHALIE (CPAM HAUTE-VIENNE)" w:date="2025-10-01T15:14:00Z"/>
          <w:rFonts w:ascii="Arial" w:hAnsi="Arial" w:cs="Arial"/>
        </w:rPr>
      </w:pPr>
    </w:p>
    <w:p w:rsidR="000B62C1" w:rsidRDefault="000B62C1" w:rsidP="006C4338">
      <w:pPr>
        <w:tabs>
          <w:tab w:val="left" w:pos="851"/>
        </w:tabs>
        <w:rPr>
          <w:ins w:id="224" w:author="LASSORT NATHALIE (CPAM HAUTE-VIENNE)" w:date="2025-10-01T15:14:00Z"/>
          <w:rFonts w:ascii="Arial" w:hAnsi="Arial" w:cs="Arial"/>
        </w:rPr>
      </w:pPr>
    </w:p>
    <w:p w:rsidR="000B62C1" w:rsidRDefault="000B62C1" w:rsidP="006C4338">
      <w:pPr>
        <w:tabs>
          <w:tab w:val="left" w:pos="851"/>
        </w:tabs>
        <w:rPr>
          <w:ins w:id="225" w:author="LASSORT NATHALIE (CPAM HAUTE-VIENNE)" w:date="2025-10-01T15:14:00Z"/>
          <w:rFonts w:ascii="Arial" w:hAnsi="Arial" w:cs="Arial"/>
        </w:rPr>
      </w:pPr>
    </w:p>
    <w:p w:rsidR="000B62C1" w:rsidRDefault="000B62C1" w:rsidP="006C4338">
      <w:pPr>
        <w:tabs>
          <w:tab w:val="left" w:pos="851"/>
        </w:tabs>
        <w:rPr>
          <w:ins w:id="226" w:author="LASSORT NATHALIE (CPAM HAUTE-VIENNE)" w:date="2025-10-01T15:14:00Z"/>
          <w:rFonts w:ascii="Arial" w:hAnsi="Arial" w:cs="Arial"/>
        </w:rPr>
      </w:pPr>
    </w:p>
    <w:p w:rsidR="000B62C1" w:rsidRDefault="000B62C1" w:rsidP="006C4338">
      <w:pPr>
        <w:tabs>
          <w:tab w:val="left" w:pos="851"/>
        </w:tabs>
        <w:rPr>
          <w:ins w:id="227" w:author="LASSORT NATHALIE (CPAM HAUTE-VIENNE)" w:date="2025-10-01T15:14:00Z"/>
          <w:rFonts w:ascii="Arial" w:hAnsi="Arial" w:cs="Arial"/>
        </w:rPr>
      </w:pPr>
    </w:p>
    <w:p w:rsidR="000B62C1" w:rsidRDefault="000B62C1" w:rsidP="006C4338">
      <w:pPr>
        <w:tabs>
          <w:tab w:val="left" w:pos="851"/>
        </w:tabs>
        <w:rPr>
          <w:ins w:id="228" w:author="LASSORT NATHALIE (CPAM HAUTE-VIENNE)" w:date="2025-10-01T15:14:00Z"/>
          <w:rFonts w:ascii="Arial" w:hAnsi="Arial" w:cs="Arial"/>
        </w:rPr>
      </w:pPr>
    </w:p>
    <w:p w:rsidR="000B62C1" w:rsidRDefault="000B62C1"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ins w:id="229" w:author="LASSORT NATHALIE (CPAM HAUTE-VIENNE)" w:date="2025-10-01T15:14:00Z">
        <w:r w:rsidR="000B62C1">
          <w:rPr>
            <w:rFonts w:ascii="Arial" w:hAnsi="Arial" w:cs="Arial"/>
            <w:b w:val="0"/>
            <w:bCs/>
            <w:iCs/>
          </w:rPr>
          <w:t> :</w:t>
        </w:r>
      </w:ins>
    </w:p>
    <w:p w:rsidR="000B62C1" w:rsidRDefault="000B62C1">
      <w:pPr>
        <w:pStyle w:val="Titre1"/>
        <w:numPr>
          <w:ilvl w:val="0"/>
          <w:numId w:val="0"/>
        </w:numPr>
        <w:tabs>
          <w:tab w:val="left" w:pos="851"/>
        </w:tabs>
        <w:jc w:val="both"/>
        <w:rPr>
          <w:ins w:id="230" w:author="LASSORT NATHALIE (CPAM HAUTE-VIENNE)" w:date="2025-10-01T15:15:00Z"/>
          <w:rFonts w:ascii="Arial" w:hAnsi="Arial" w:cs="Arial"/>
          <w:b w:val="0"/>
          <w:bCs/>
          <w:iCs/>
          <w:sz w:val="18"/>
          <w:szCs w:val="18"/>
        </w:rPr>
        <w:pPrChange w:id="231" w:author="LASSORT NATHALIE (CPAM HAUTE-VIENNE)" w:date="2025-10-01T15:14:00Z">
          <w:pPr>
            <w:pStyle w:val="Titre1"/>
            <w:tabs>
              <w:tab w:val="left" w:pos="851"/>
            </w:tabs>
            <w:ind w:left="0"/>
            <w:jc w:val="both"/>
          </w:pPr>
        </w:pPrChange>
      </w:pPr>
    </w:p>
    <w:p w:rsidR="009B1CD0" w:rsidRPr="000B62C1" w:rsidDel="000B62C1" w:rsidRDefault="009B1CD0" w:rsidP="006B5057">
      <w:pPr>
        <w:pStyle w:val="Titre1"/>
        <w:tabs>
          <w:tab w:val="left" w:pos="851"/>
        </w:tabs>
        <w:ind w:left="0"/>
        <w:jc w:val="both"/>
        <w:rPr>
          <w:del w:id="232" w:author="LASSORT NATHALIE (CPAM HAUTE-VIENNE)" w:date="2025-10-01T15:14:00Z"/>
          <w:rFonts w:ascii="Arial" w:hAnsi="Arial" w:cs="Arial"/>
        </w:rPr>
      </w:pPr>
      <w:del w:id="233" w:author="LASSORT NATHALIE (CPAM HAUTE-VIENNE)" w:date="2025-10-01T15:14:00Z">
        <w:r w:rsidRPr="000B62C1" w:rsidDel="000B62C1">
          <w:rPr>
            <w:rFonts w:ascii="Arial" w:hAnsi="Arial" w:cs="Arial"/>
            <w:b w:val="0"/>
            <w:bCs/>
            <w:iCs/>
            <w:rPrChange w:id="234" w:author="LASSORT NATHALIE (CPAM HAUTE-VIENNE)" w:date="2025-10-01T15:21:00Z">
              <w:rPr>
                <w:rFonts w:ascii="Arial" w:hAnsi="Arial" w:cs="Arial"/>
                <w:b w:val="0"/>
                <w:bCs/>
                <w:i/>
                <w:iCs/>
                <w:sz w:val="18"/>
                <w:szCs w:val="18"/>
              </w:rPr>
            </w:rPrChange>
          </w:rPr>
          <w:delText>(</w:delText>
        </w:r>
        <w:r w:rsidR="008B2A38" w:rsidRPr="000B62C1" w:rsidDel="000B62C1">
          <w:rPr>
            <w:rFonts w:ascii="Arial" w:hAnsi="Arial" w:cs="Arial"/>
            <w:b w:val="0"/>
            <w:bCs/>
            <w:iCs/>
            <w:rPrChange w:id="235" w:author="LASSORT NATHALIE (CPAM HAUTE-VIENNE)" w:date="2025-10-01T15:21:00Z">
              <w:rPr>
                <w:rFonts w:ascii="Arial" w:hAnsi="Arial" w:cs="Arial"/>
                <w:b w:val="0"/>
                <w:bCs/>
                <w:i/>
                <w:iCs/>
                <w:sz w:val="18"/>
                <w:szCs w:val="18"/>
              </w:rPr>
            </w:rPrChange>
          </w:rPr>
          <w:delTex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delText>
        </w:r>
        <w:r w:rsidRPr="000B62C1" w:rsidDel="000B62C1">
          <w:rPr>
            <w:rFonts w:ascii="Arial" w:hAnsi="Arial" w:cs="Arial"/>
            <w:b w:val="0"/>
            <w:bCs/>
            <w:iCs/>
            <w:rPrChange w:id="236" w:author="LASSORT NATHALIE (CPAM HAUTE-VIENNE)" w:date="2025-10-01T15:21:00Z">
              <w:rPr>
                <w:rFonts w:ascii="Arial" w:hAnsi="Arial" w:cs="Arial"/>
                <w:b w:val="0"/>
                <w:bCs/>
                <w:i/>
                <w:iCs/>
                <w:sz w:val="18"/>
                <w:szCs w:val="18"/>
              </w:rPr>
            </w:rPrChange>
          </w:rPr>
          <w:delText>.)</w:delText>
        </w:r>
      </w:del>
    </w:p>
    <w:p w:rsidR="009B1CD0" w:rsidRPr="000B62C1" w:rsidRDefault="000B62C1">
      <w:pPr>
        <w:pStyle w:val="Titre1"/>
        <w:numPr>
          <w:ilvl w:val="0"/>
          <w:numId w:val="0"/>
        </w:numPr>
        <w:tabs>
          <w:tab w:val="left" w:pos="851"/>
        </w:tabs>
        <w:jc w:val="both"/>
        <w:rPr>
          <w:rFonts w:ascii="Arial" w:hAnsi="Arial" w:cs="Arial"/>
        </w:rPr>
        <w:pPrChange w:id="237" w:author="LASSORT NATHALIE (CPAM HAUTE-VIENNE)" w:date="2025-10-01T15:14:00Z">
          <w:pPr>
            <w:pStyle w:val="Titre1"/>
            <w:tabs>
              <w:tab w:val="left" w:pos="851"/>
            </w:tabs>
            <w:ind w:left="0"/>
            <w:jc w:val="both"/>
          </w:pPr>
        </w:pPrChange>
      </w:pPr>
      <w:ins w:id="238" w:author="LASSORT NATHALIE (CPAM HAUTE-VIENNE)" w:date="2025-10-01T15:14:00Z">
        <w:r w:rsidRPr="000B62C1">
          <w:rPr>
            <w:rFonts w:ascii="Arial" w:hAnsi="Arial" w:cs="Arial"/>
            <w:b w:val="0"/>
            <w:bCs/>
            <w:iCs/>
            <w:rPrChange w:id="239" w:author="LASSORT NATHALIE (CPAM HAUTE-VIENNE)" w:date="2025-10-01T15:21:00Z">
              <w:rPr>
                <w:rFonts w:ascii="Arial" w:hAnsi="Arial" w:cs="Arial"/>
                <w:b w:val="0"/>
                <w:bCs/>
                <w:i/>
                <w:iCs/>
                <w:sz w:val="18"/>
                <w:szCs w:val="18"/>
              </w:rPr>
            </w:rPrChange>
          </w:rPr>
          <w:t>CPAM DE LA HAUTE-VIENNE</w:t>
        </w:r>
      </w:ins>
    </w:p>
    <w:p w:rsidR="009B1CD0" w:rsidRDefault="000B62C1" w:rsidP="006C4338">
      <w:pPr>
        <w:pStyle w:val="En-tte"/>
        <w:tabs>
          <w:tab w:val="clear" w:pos="4536"/>
          <w:tab w:val="clear" w:pos="9072"/>
          <w:tab w:val="left" w:pos="851"/>
        </w:tabs>
        <w:jc w:val="both"/>
        <w:rPr>
          <w:rFonts w:ascii="Arial" w:hAnsi="Arial" w:cs="Arial"/>
        </w:rPr>
      </w:pPr>
      <w:ins w:id="240" w:author="LASSORT NATHALIE (CPAM HAUTE-VIENNE)" w:date="2025-10-01T15:15:00Z">
        <w:r>
          <w:rPr>
            <w:rFonts w:ascii="Arial" w:hAnsi="Arial" w:cs="Arial"/>
          </w:rPr>
          <w:t>22 avenue Jean Gagnant</w:t>
        </w:r>
      </w:ins>
    </w:p>
    <w:p w:rsidR="009B1CD0" w:rsidRDefault="000B62C1" w:rsidP="006F3DF9">
      <w:pPr>
        <w:pStyle w:val="En-tte"/>
        <w:tabs>
          <w:tab w:val="clear" w:pos="4536"/>
          <w:tab w:val="clear" w:pos="9072"/>
          <w:tab w:val="left" w:pos="851"/>
        </w:tabs>
        <w:jc w:val="both"/>
        <w:rPr>
          <w:ins w:id="241" w:author="LASSORT NATHALIE (CPAM HAUTE-VIENNE)" w:date="2025-10-01T15:15:00Z"/>
          <w:rFonts w:ascii="Arial" w:hAnsi="Arial" w:cs="Arial"/>
        </w:rPr>
      </w:pPr>
      <w:ins w:id="242" w:author="LASSORT NATHALIE (CPAM HAUTE-VIENNE)" w:date="2025-10-01T15:15:00Z">
        <w:r>
          <w:rPr>
            <w:rFonts w:ascii="Arial" w:hAnsi="Arial" w:cs="Arial"/>
          </w:rPr>
          <w:t>87000 LIMOGES</w:t>
        </w:r>
      </w:ins>
    </w:p>
    <w:p w:rsidR="000B62C1" w:rsidRDefault="000B62C1" w:rsidP="006F3DF9">
      <w:pPr>
        <w:pStyle w:val="En-tte"/>
        <w:tabs>
          <w:tab w:val="clear" w:pos="4536"/>
          <w:tab w:val="clear" w:pos="9072"/>
          <w:tab w:val="left" w:pos="851"/>
        </w:tabs>
        <w:jc w:val="both"/>
        <w:rPr>
          <w:rFonts w:ascii="Arial" w:hAnsi="Arial" w:cs="Arial"/>
        </w:rPr>
      </w:pPr>
      <w:ins w:id="243" w:author="LASSORT NATHALIE (CPAM HAUTE-VIENNE)" w:date="2025-10-01T15:15:00Z">
        <w:r>
          <w:rPr>
            <w:rFonts w:ascii="Arial" w:hAnsi="Arial" w:cs="Arial"/>
          </w:rPr>
          <w:t>Email : logistique.cpam-haute-vienne@assurance-maladie</w:t>
        </w:r>
      </w:ins>
      <w:ins w:id="244" w:author="LASSORT NATHALIE (CPAM HAUTE-VIENNE)" w:date="2025-10-01T15:16:00Z">
        <w:r>
          <w:rPr>
            <w:rFonts w:ascii="Arial" w:hAnsi="Arial" w:cs="Arial"/>
          </w:rPr>
          <w:t>.fr</w:t>
        </w:r>
      </w:ins>
    </w:p>
    <w:p w:rsidR="009B1CD0" w:rsidDel="000B62C1" w:rsidRDefault="009B1CD0" w:rsidP="005846FB">
      <w:pPr>
        <w:pStyle w:val="En-tte"/>
        <w:tabs>
          <w:tab w:val="clear" w:pos="4536"/>
          <w:tab w:val="clear" w:pos="9072"/>
          <w:tab w:val="left" w:pos="851"/>
        </w:tabs>
        <w:jc w:val="both"/>
        <w:rPr>
          <w:del w:id="245" w:author="LASSORT NATHALIE (CPAM HAUTE-VIENNE)" w:date="2025-10-01T15:16:00Z"/>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ins w:id="246" w:author="LASSORT NATHALIE (CPAM HAUTE-VIENNE)" w:date="2025-10-01T15:16:00Z"/>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0B62C1" w:rsidRDefault="000B62C1" w:rsidP="00710FD6">
      <w:pPr>
        <w:tabs>
          <w:tab w:val="left" w:pos="426"/>
          <w:tab w:val="left" w:pos="851"/>
          <w:tab w:val="left" w:pos="5103"/>
        </w:tabs>
        <w:jc w:val="both"/>
        <w:rPr>
          <w:rFonts w:ascii="Arial" w:hAnsi="Arial" w:cs="Arial"/>
          <w:i/>
          <w:sz w:val="18"/>
          <w:szCs w:val="18"/>
        </w:rPr>
      </w:pPr>
    </w:p>
    <w:p w:rsidR="009B1CD0" w:rsidRPr="000B62C1" w:rsidRDefault="009B1CD0" w:rsidP="00E47798">
      <w:pPr>
        <w:tabs>
          <w:tab w:val="left" w:pos="851"/>
        </w:tabs>
        <w:jc w:val="both"/>
        <w:rPr>
          <w:ins w:id="247" w:author="LASSORT NATHALIE (CPAM HAUTE-VIENNE)" w:date="2025-10-01T15:17:00Z"/>
          <w:rFonts w:ascii="Arial" w:hAnsi="Arial" w:cs="Arial"/>
          <w:rPrChange w:id="248" w:author="LASSORT NATHALIE (CPAM HAUTE-VIENNE)" w:date="2025-10-01T15:21:00Z">
            <w:rPr>
              <w:ins w:id="249" w:author="LASSORT NATHALIE (CPAM HAUTE-VIENNE)" w:date="2025-10-01T15:17:00Z"/>
              <w:rFonts w:ascii="Arial" w:hAnsi="Arial" w:cs="Arial"/>
              <w:sz w:val="18"/>
              <w:szCs w:val="18"/>
            </w:rPr>
          </w:rPrChange>
        </w:rPr>
      </w:pPr>
      <w:del w:id="250" w:author="LASSORT NATHALIE (CPAM HAUTE-VIENNE)" w:date="2025-10-01T15:16:00Z">
        <w:r w:rsidRPr="000B62C1" w:rsidDel="000B62C1">
          <w:rPr>
            <w:rFonts w:ascii="Arial" w:hAnsi="Arial" w:cs="Arial"/>
            <w:rPrChange w:id="251" w:author="LASSORT NATHALIE (CPAM HAUTE-VIENNE)" w:date="2025-10-01T15:21:00Z">
              <w:rPr>
                <w:rFonts w:ascii="Arial" w:hAnsi="Arial" w:cs="Arial"/>
                <w:i/>
                <w:sz w:val="18"/>
                <w:szCs w:val="18"/>
              </w:rPr>
            </w:rPrChange>
          </w:rPr>
          <w:delText xml:space="preserve">(Le signataire doit avoir le pouvoir d’engager </w:delText>
        </w:r>
        <w:r w:rsidR="008B2A38" w:rsidRPr="000B62C1" w:rsidDel="000B62C1">
          <w:rPr>
            <w:rFonts w:ascii="Arial" w:hAnsi="Arial" w:cs="Arial"/>
            <w:rPrChange w:id="252" w:author="LASSORT NATHALIE (CPAM HAUTE-VIENNE)" w:date="2025-10-01T15:21:00Z">
              <w:rPr>
                <w:rFonts w:ascii="Arial" w:hAnsi="Arial" w:cs="Arial"/>
                <w:i/>
                <w:sz w:val="18"/>
                <w:szCs w:val="18"/>
              </w:rPr>
            </w:rPrChange>
          </w:rPr>
          <w:delText>l’acheteur</w:delText>
        </w:r>
        <w:r w:rsidRPr="000B62C1" w:rsidDel="000B62C1">
          <w:rPr>
            <w:rFonts w:ascii="Arial" w:hAnsi="Arial" w:cs="Arial"/>
            <w:rPrChange w:id="253" w:author="LASSORT NATHALIE (CPAM HAUTE-VIENNE)" w:date="2025-10-01T15:21:00Z">
              <w:rPr>
                <w:rFonts w:ascii="Arial" w:hAnsi="Arial" w:cs="Arial"/>
                <w:i/>
                <w:sz w:val="18"/>
                <w:szCs w:val="18"/>
              </w:rPr>
            </w:rPrChange>
          </w:rPr>
          <w:delText xml:space="preserve"> qu’il représente.)</w:delText>
        </w:r>
      </w:del>
      <w:ins w:id="254" w:author="LASSORT NATHALIE (CPAM HAUTE-VIENNE)" w:date="2025-10-01T15:16:00Z">
        <w:r w:rsidR="000B62C1" w:rsidRPr="000B62C1">
          <w:rPr>
            <w:rFonts w:ascii="Arial" w:hAnsi="Arial" w:cs="Arial"/>
            <w:rPrChange w:id="255" w:author="LASSORT NATHALIE (CPAM HAUTE-VIENNE)" w:date="2025-10-01T15:21:00Z">
              <w:rPr>
                <w:rFonts w:ascii="Arial" w:hAnsi="Arial" w:cs="Arial"/>
                <w:i/>
                <w:sz w:val="18"/>
                <w:szCs w:val="18"/>
              </w:rPr>
            </w:rPrChange>
          </w:rPr>
          <w:t>Mr Aymeric SEGUINOT</w:t>
        </w:r>
      </w:ins>
    </w:p>
    <w:p w:rsidR="000B62C1" w:rsidRPr="000B62C1" w:rsidRDefault="000B62C1" w:rsidP="00E47798">
      <w:pPr>
        <w:tabs>
          <w:tab w:val="left" w:pos="851"/>
        </w:tabs>
        <w:jc w:val="both"/>
        <w:rPr>
          <w:rFonts w:ascii="Arial" w:hAnsi="Arial" w:cs="Arial"/>
        </w:rPr>
      </w:pPr>
      <w:ins w:id="256" w:author="LASSORT NATHALIE (CPAM HAUTE-VIENNE)" w:date="2025-10-01T15:17:00Z">
        <w:r w:rsidRPr="000B62C1">
          <w:rPr>
            <w:rFonts w:ascii="Arial" w:hAnsi="Arial" w:cs="Arial"/>
            <w:rPrChange w:id="257" w:author="LASSORT NATHALIE (CPAM HAUTE-VIENNE)" w:date="2025-10-01T15:21:00Z">
              <w:rPr>
                <w:rFonts w:ascii="Arial" w:hAnsi="Arial" w:cs="Arial"/>
                <w:sz w:val="18"/>
                <w:szCs w:val="18"/>
              </w:rPr>
            </w:rPrChange>
          </w:rPr>
          <w:t xml:space="preserve">Directeur </w:t>
        </w:r>
      </w:ins>
    </w:p>
    <w:p w:rsidR="008F3504" w:rsidRDefault="008F3504" w:rsidP="008F3504">
      <w:pPr>
        <w:pStyle w:val="En-tte"/>
        <w:tabs>
          <w:tab w:val="clear" w:pos="4536"/>
          <w:tab w:val="clear" w:pos="9072"/>
          <w:tab w:val="left" w:pos="851"/>
        </w:tabs>
        <w:jc w:val="both"/>
        <w:rPr>
          <w:ins w:id="258" w:author="LASSORT NATHALIE (CPAM HAUTE-VIENNE)" w:date="2025-10-01T15:22:00Z"/>
          <w:rFonts w:ascii="Arial" w:hAnsi="Arial" w:cs="Arial"/>
        </w:rPr>
      </w:pPr>
      <w:ins w:id="259" w:author="LASSORT NATHALIE (CPAM HAUTE-VIENNE)" w:date="2025-10-01T15:22:00Z">
        <w:r>
          <w:rPr>
            <w:rFonts w:ascii="Arial" w:hAnsi="Arial" w:cs="Arial"/>
          </w:rPr>
          <w:t>Email : logistique.cpam-haute-vienne@assurance-maladie.fr</w:t>
        </w:r>
      </w:ins>
    </w:p>
    <w:p w:rsidR="008F3504" w:rsidRDefault="008F3504" w:rsidP="0083205E">
      <w:pPr>
        <w:tabs>
          <w:tab w:val="left" w:pos="851"/>
        </w:tabs>
        <w:jc w:val="both"/>
        <w:rPr>
          <w:rFonts w:ascii="Arial" w:hAnsi="Arial" w:cs="Arial"/>
        </w:rPr>
      </w:pPr>
    </w:p>
    <w:p w:rsidR="009B1CD0" w:rsidRDefault="009B1CD0" w:rsidP="0083205E">
      <w:pPr>
        <w:tabs>
          <w:tab w:val="left" w:pos="851"/>
        </w:tabs>
        <w:jc w:val="both"/>
        <w:rPr>
          <w:rFonts w:ascii="Arial" w:hAnsi="Arial" w:cs="Arial"/>
        </w:rPr>
      </w:pPr>
    </w:p>
    <w:p w:rsidR="009B1CD0" w:rsidDel="000B62C1" w:rsidRDefault="009B1CD0" w:rsidP="00934503">
      <w:pPr>
        <w:tabs>
          <w:tab w:val="left" w:pos="851"/>
        </w:tabs>
        <w:jc w:val="both"/>
        <w:rPr>
          <w:del w:id="260" w:author="LASSORT NATHALIE (CPAM HAUTE-VIENNE)" w:date="2025-10-01T15:17:00Z"/>
          <w:rFonts w:ascii="Arial" w:hAnsi="Arial" w:cs="Arial"/>
        </w:rPr>
      </w:pPr>
    </w:p>
    <w:p w:rsidR="009B1CD0" w:rsidDel="000B62C1" w:rsidRDefault="009B1CD0" w:rsidP="00CD46CC">
      <w:pPr>
        <w:tabs>
          <w:tab w:val="left" w:pos="851"/>
        </w:tabs>
        <w:jc w:val="both"/>
        <w:rPr>
          <w:del w:id="261" w:author="LASSORT NATHALIE (CPAM HAUTE-VIENNE)" w:date="2025-10-01T15:17:00Z"/>
          <w:rFonts w:ascii="Arial" w:hAnsi="Arial" w:cs="Arial"/>
        </w:rPr>
      </w:pPr>
    </w:p>
    <w:p w:rsidR="009B1CD0" w:rsidDel="000B62C1" w:rsidRDefault="009B1CD0" w:rsidP="009B45B9">
      <w:pPr>
        <w:tabs>
          <w:tab w:val="left" w:pos="851"/>
        </w:tabs>
        <w:jc w:val="both"/>
        <w:rPr>
          <w:del w:id="262" w:author="LASSORT NATHALIE (CPAM HAUTE-VIENNE)" w:date="2025-10-01T15:17:00Z"/>
          <w:rFonts w:ascii="Arial" w:hAnsi="Arial" w:cs="Arial"/>
        </w:rPr>
      </w:pPr>
    </w:p>
    <w:p w:rsidR="009B1CD0" w:rsidDel="000B62C1" w:rsidRDefault="009B1CD0" w:rsidP="009B45B9">
      <w:pPr>
        <w:tabs>
          <w:tab w:val="left" w:pos="851"/>
        </w:tabs>
        <w:jc w:val="both"/>
        <w:rPr>
          <w:del w:id="263" w:author="LASSORT NATHALIE (CPAM HAUTE-VIENNE)" w:date="2025-10-01T15:17:00Z"/>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Del="008F3504" w:rsidRDefault="009B1CD0" w:rsidP="009B45B9">
      <w:pPr>
        <w:tabs>
          <w:tab w:val="left" w:pos="851"/>
        </w:tabs>
        <w:jc w:val="both"/>
        <w:rPr>
          <w:del w:id="264" w:author="LASSORT NATHALIE (CPAM HAUTE-VIENNE)" w:date="2025-10-01T15:22:00Z"/>
          <w:rFonts w:ascii="Arial" w:hAnsi="Arial" w:cs="Arial"/>
        </w:rPr>
      </w:pPr>
      <w:del w:id="265" w:author="LASSORT NATHALIE (CPAM HAUTE-VIENNE)" w:date="2025-10-01T15:22:00Z">
        <w:r w:rsidDel="008F3504">
          <w:rPr>
            <w:rFonts w:ascii="Arial" w:hAnsi="Arial" w:cs="Arial"/>
            <w:i/>
            <w:sz w:val="18"/>
            <w:szCs w:val="18"/>
          </w:rPr>
          <w:delText>(Indiquer l’identité de la personne, ses adresses postale et électronique, ses numéros de téléphone et de télécopie.)</w:delText>
        </w:r>
      </w:del>
    </w:p>
    <w:p w:rsidR="009B1CD0" w:rsidRDefault="009B1CD0" w:rsidP="009B45B9">
      <w:pPr>
        <w:tabs>
          <w:tab w:val="left" w:pos="851"/>
        </w:tabs>
        <w:jc w:val="both"/>
        <w:rPr>
          <w:rFonts w:ascii="Arial" w:hAnsi="Arial" w:cs="Arial"/>
        </w:rPr>
      </w:pPr>
    </w:p>
    <w:p w:rsidR="001C40C0" w:rsidRPr="000B62C1" w:rsidRDefault="000B62C1" w:rsidP="009B45B9">
      <w:pPr>
        <w:tabs>
          <w:tab w:val="left" w:pos="851"/>
        </w:tabs>
        <w:jc w:val="both"/>
        <w:rPr>
          <w:rFonts w:ascii="Arial" w:hAnsi="Arial" w:cs="Arial"/>
        </w:rPr>
      </w:pPr>
      <w:ins w:id="266" w:author="LASSORT NATHALIE (CPAM HAUTE-VIENNE)" w:date="2025-10-01T15:18:00Z">
        <w:r w:rsidRPr="000B62C1">
          <w:rPr>
            <w:rFonts w:ascii="Arial" w:hAnsi="Arial" w:cs="Arial"/>
          </w:rPr>
          <w:t>Mme Laurence AUDOIN</w:t>
        </w:r>
      </w:ins>
    </w:p>
    <w:p w:rsidR="001C40C0" w:rsidRPr="000B62C1" w:rsidRDefault="000B62C1" w:rsidP="009B45B9">
      <w:pPr>
        <w:tabs>
          <w:tab w:val="left" w:pos="851"/>
        </w:tabs>
        <w:jc w:val="both"/>
        <w:rPr>
          <w:ins w:id="267" w:author="LASSORT NATHALIE (CPAM HAUTE-VIENNE)" w:date="2025-10-01T15:20:00Z"/>
          <w:rFonts w:ascii="Arial" w:hAnsi="Arial" w:cs="Arial"/>
          <w:rPrChange w:id="268" w:author="LASSORT NATHALIE (CPAM HAUTE-VIENNE)" w:date="2025-10-01T15:21:00Z">
            <w:rPr>
              <w:ins w:id="269" w:author="LASSORT NATHALIE (CPAM HAUTE-VIENNE)" w:date="2025-10-01T15:20:00Z"/>
              <w:rFonts w:ascii="Arial" w:hAnsi="Arial" w:cs="Arial"/>
              <w:sz w:val="18"/>
              <w:szCs w:val="18"/>
            </w:rPr>
          </w:rPrChange>
        </w:rPr>
      </w:pPr>
      <w:ins w:id="270" w:author="LASSORT NATHALIE (CPAM HAUTE-VIENNE)" w:date="2025-10-01T15:18:00Z">
        <w:r w:rsidRPr="000B62C1">
          <w:rPr>
            <w:rFonts w:ascii="Arial" w:hAnsi="Arial" w:cs="Arial"/>
          </w:rPr>
          <w:t>Directrice</w:t>
        </w:r>
      </w:ins>
      <w:ins w:id="271" w:author="LASSORT NATHALIE (CPAM HAUTE-VIENNE)" w:date="2025-10-01T15:19:00Z">
        <w:r w:rsidRPr="000B62C1">
          <w:rPr>
            <w:rFonts w:ascii="Arial" w:hAnsi="Arial" w:cs="Arial"/>
          </w:rPr>
          <w:t xml:space="preserve"> Comptable et Financière</w:t>
        </w:r>
      </w:ins>
    </w:p>
    <w:p w:rsidR="000B62C1" w:rsidRPr="000B62C1" w:rsidRDefault="000B62C1" w:rsidP="009B45B9">
      <w:pPr>
        <w:tabs>
          <w:tab w:val="left" w:pos="851"/>
        </w:tabs>
        <w:jc w:val="both"/>
        <w:rPr>
          <w:rFonts w:ascii="Arial" w:hAnsi="Arial" w:cs="Arial"/>
        </w:rPr>
      </w:pPr>
      <w:ins w:id="272" w:author="LASSORT NATHALIE (CPAM HAUTE-VIENNE)" w:date="2025-10-01T15:20:00Z">
        <w:r w:rsidRPr="000B62C1">
          <w:rPr>
            <w:rFonts w:ascii="Arial" w:hAnsi="Arial" w:cs="Arial"/>
            <w:rPrChange w:id="273" w:author="LASSORT NATHALIE (CPAM HAUTE-VIENNE)" w:date="2025-10-01T15:21:00Z">
              <w:rPr>
                <w:rFonts w:ascii="Arial" w:hAnsi="Arial" w:cs="Arial"/>
                <w:sz w:val="18"/>
                <w:szCs w:val="18"/>
              </w:rPr>
            </w:rPrChange>
          </w:rPr>
          <w:t xml:space="preserve">22 avenue Jean </w:t>
        </w:r>
      </w:ins>
      <w:ins w:id="274" w:author="LASSORT NATHALIE (CPAM HAUTE-VIENNE)" w:date="2025-10-01T15:21:00Z">
        <w:r w:rsidRPr="000B62C1">
          <w:rPr>
            <w:rFonts w:ascii="Arial" w:hAnsi="Arial" w:cs="Arial"/>
            <w:rPrChange w:id="275" w:author="LASSORT NATHALIE (CPAM HAUTE-VIENNE)" w:date="2025-10-01T15:21:00Z">
              <w:rPr>
                <w:rFonts w:ascii="Arial" w:hAnsi="Arial" w:cs="Arial"/>
                <w:sz w:val="18"/>
                <w:szCs w:val="18"/>
              </w:rPr>
            </w:rPrChange>
          </w:rPr>
          <w:t>Gagnant</w:t>
        </w:r>
      </w:ins>
    </w:p>
    <w:p w:rsidR="009B1CD0" w:rsidRDefault="000B62C1" w:rsidP="009B45B9">
      <w:pPr>
        <w:tabs>
          <w:tab w:val="left" w:pos="851"/>
        </w:tabs>
        <w:jc w:val="both"/>
        <w:rPr>
          <w:ins w:id="276" w:author="LASSORT NATHALIE (CPAM HAUTE-VIENNE)" w:date="2025-10-01T15:21:00Z"/>
          <w:rFonts w:ascii="Arial" w:hAnsi="Arial" w:cs="Arial"/>
        </w:rPr>
      </w:pPr>
      <w:ins w:id="277" w:author="LASSORT NATHALIE (CPAM HAUTE-VIENNE)" w:date="2025-10-01T15:21:00Z">
        <w:r>
          <w:rPr>
            <w:rFonts w:ascii="Arial" w:hAnsi="Arial" w:cs="Arial"/>
          </w:rPr>
          <w:t>87 000 LIMOGES</w:t>
        </w:r>
      </w:ins>
    </w:p>
    <w:p w:rsidR="008F3504" w:rsidRDefault="008F3504" w:rsidP="008F3504">
      <w:pPr>
        <w:pStyle w:val="En-tte"/>
        <w:tabs>
          <w:tab w:val="clear" w:pos="4536"/>
          <w:tab w:val="clear" w:pos="9072"/>
          <w:tab w:val="left" w:pos="851"/>
        </w:tabs>
        <w:jc w:val="both"/>
        <w:rPr>
          <w:ins w:id="278" w:author="LASSORT NATHALIE (CPAM HAUTE-VIENNE)" w:date="2025-10-01T15:22:00Z"/>
          <w:rFonts w:ascii="Arial" w:hAnsi="Arial" w:cs="Arial"/>
        </w:rPr>
      </w:pPr>
      <w:ins w:id="279" w:author="LASSORT NATHALIE (CPAM HAUTE-VIENNE)" w:date="2025-10-01T15:22:00Z">
        <w:r>
          <w:rPr>
            <w:rFonts w:ascii="Arial" w:hAnsi="Arial" w:cs="Arial"/>
          </w:rPr>
          <w:t>Email : logistique.cpam-haute-vienne@assurance-maladie.fr</w:t>
        </w:r>
      </w:ins>
    </w:p>
    <w:p w:rsidR="000B62C1" w:rsidDel="008F3504" w:rsidRDefault="000B62C1" w:rsidP="009B45B9">
      <w:pPr>
        <w:pStyle w:val="fcase2metab"/>
        <w:ind w:left="0" w:firstLine="0"/>
        <w:rPr>
          <w:del w:id="280" w:author="LASSORT NATHALIE (CPAM HAUTE-VIENNE)" w:date="2025-10-01T15:22:00Z"/>
          <w:rFonts w:ascii="Arial" w:hAnsi="Arial" w:cs="Arial"/>
        </w:rPr>
      </w:pPr>
    </w:p>
    <w:p w:rsidR="008F3504" w:rsidRDefault="008F3504" w:rsidP="009B45B9">
      <w:pPr>
        <w:tabs>
          <w:tab w:val="left" w:pos="851"/>
        </w:tabs>
        <w:jc w:val="both"/>
        <w:rPr>
          <w:ins w:id="281" w:author="LASSORT NATHALIE (CPAM HAUTE-VIENNE)" w:date="2025-10-01T15:23:00Z"/>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Del="008F3504" w:rsidRDefault="009B1CD0" w:rsidP="009B45B9">
      <w:pPr>
        <w:tabs>
          <w:tab w:val="left" w:pos="720"/>
          <w:tab w:val="left" w:pos="851"/>
        </w:tabs>
        <w:jc w:val="both"/>
        <w:rPr>
          <w:del w:id="282" w:author="LASSORT NATHALIE (CPAM HAUTE-VIENNE)" w:date="2025-10-01T15:24:00Z"/>
          <w:rFonts w:ascii="Arial" w:hAnsi="Arial" w:cs="Arial"/>
        </w:rPr>
      </w:pPr>
      <w:del w:id="283" w:author="LASSORT NATHALIE (CPAM HAUTE-VIENNE)" w:date="2025-10-01T15:24:00Z">
        <w:r w:rsidDel="008F3504">
          <w:rPr>
            <w:rFonts w:ascii="Arial" w:hAnsi="Arial" w:cs="Arial"/>
            <w:i/>
            <w:iCs/>
            <w:sz w:val="18"/>
            <w:szCs w:val="18"/>
          </w:rPr>
          <w:delText>(Joindre une annexe récapitulative en cas de pluralité de comptables.)</w:delText>
        </w:r>
      </w:del>
    </w:p>
    <w:p w:rsidR="009B1CD0" w:rsidRDefault="009B1CD0" w:rsidP="009B45B9">
      <w:pPr>
        <w:pStyle w:val="fcase2metab"/>
        <w:rPr>
          <w:rFonts w:ascii="Arial" w:hAnsi="Arial" w:cs="Arial"/>
        </w:rPr>
      </w:pPr>
    </w:p>
    <w:p w:rsidR="008F3504" w:rsidRPr="00443A1B" w:rsidRDefault="008F3504" w:rsidP="008F3504">
      <w:pPr>
        <w:tabs>
          <w:tab w:val="left" w:pos="851"/>
        </w:tabs>
        <w:jc w:val="both"/>
        <w:rPr>
          <w:ins w:id="284" w:author="LASSORT NATHALIE (CPAM HAUTE-VIENNE)" w:date="2025-10-01T15:23:00Z"/>
          <w:rFonts w:ascii="Arial" w:hAnsi="Arial" w:cs="Arial"/>
        </w:rPr>
      </w:pPr>
      <w:ins w:id="285" w:author="LASSORT NATHALIE (CPAM HAUTE-VIENNE)" w:date="2025-10-01T15:23:00Z">
        <w:r w:rsidRPr="00443A1B">
          <w:rPr>
            <w:rFonts w:ascii="Arial" w:hAnsi="Arial" w:cs="Arial"/>
          </w:rPr>
          <w:t>Mme Laurence AUDOIN</w:t>
        </w:r>
      </w:ins>
    </w:p>
    <w:p w:rsidR="008F3504" w:rsidRPr="00443A1B" w:rsidRDefault="008F3504" w:rsidP="008F3504">
      <w:pPr>
        <w:tabs>
          <w:tab w:val="left" w:pos="851"/>
        </w:tabs>
        <w:jc w:val="both"/>
        <w:rPr>
          <w:ins w:id="286" w:author="LASSORT NATHALIE (CPAM HAUTE-VIENNE)" w:date="2025-10-01T15:23:00Z"/>
          <w:rFonts w:ascii="Arial" w:hAnsi="Arial" w:cs="Arial"/>
        </w:rPr>
      </w:pPr>
      <w:ins w:id="287" w:author="LASSORT NATHALIE (CPAM HAUTE-VIENNE)" w:date="2025-10-01T15:23:00Z">
        <w:r w:rsidRPr="00443A1B">
          <w:rPr>
            <w:rFonts w:ascii="Arial" w:hAnsi="Arial" w:cs="Arial"/>
          </w:rPr>
          <w:t>Directrice Comptable et Financière</w:t>
        </w:r>
      </w:ins>
    </w:p>
    <w:p w:rsidR="008F3504" w:rsidRPr="00443A1B" w:rsidRDefault="008F3504" w:rsidP="008F3504">
      <w:pPr>
        <w:tabs>
          <w:tab w:val="left" w:pos="851"/>
        </w:tabs>
        <w:jc w:val="both"/>
        <w:rPr>
          <w:ins w:id="288" w:author="LASSORT NATHALIE (CPAM HAUTE-VIENNE)" w:date="2025-10-01T15:23:00Z"/>
          <w:rFonts w:ascii="Arial" w:hAnsi="Arial" w:cs="Arial"/>
        </w:rPr>
      </w:pPr>
      <w:ins w:id="289" w:author="LASSORT NATHALIE (CPAM HAUTE-VIENNE)" w:date="2025-10-01T15:23:00Z">
        <w:r w:rsidRPr="00443A1B">
          <w:rPr>
            <w:rFonts w:ascii="Arial" w:hAnsi="Arial" w:cs="Arial"/>
          </w:rPr>
          <w:t>22 avenue Jean Gagnant</w:t>
        </w:r>
      </w:ins>
    </w:p>
    <w:p w:rsidR="008F3504" w:rsidRDefault="008F3504" w:rsidP="008F3504">
      <w:pPr>
        <w:tabs>
          <w:tab w:val="left" w:pos="851"/>
        </w:tabs>
        <w:jc w:val="both"/>
        <w:rPr>
          <w:ins w:id="290" w:author="LASSORT NATHALIE (CPAM HAUTE-VIENNE)" w:date="2025-10-01T15:23:00Z"/>
          <w:rFonts w:ascii="Arial" w:hAnsi="Arial" w:cs="Arial"/>
        </w:rPr>
      </w:pPr>
      <w:ins w:id="291" w:author="LASSORT NATHALIE (CPAM HAUTE-VIENNE)" w:date="2025-10-01T15:23:00Z">
        <w:r>
          <w:rPr>
            <w:rFonts w:ascii="Arial" w:hAnsi="Arial" w:cs="Arial"/>
          </w:rPr>
          <w:t>87 000 LIMOGES</w:t>
        </w:r>
      </w:ins>
    </w:p>
    <w:p w:rsidR="008F3504" w:rsidRDefault="008F3504" w:rsidP="008F3504">
      <w:pPr>
        <w:pStyle w:val="En-tte"/>
        <w:tabs>
          <w:tab w:val="clear" w:pos="4536"/>
          <w:tab w:val="clear" w:pos="9072"/>
          <w:tab w:val="left" w:pos="851"/>
        </w:tabs>
        <w:jc w:val="both"/>
        <w:rPr>
          <w:ins w:id="292" w:author="LASSORT NATHALIE (CPAM HAUTE-VIENNE)" w:date="2025-10-01T15:23:00Z"/>
          <w:rFonts w:ascii="Arial" w:hAnsi="Arial" w:cs="Arial"/>
        </w:rPr>
      </w:pPr>
      <w:ins w:id="293" w:author="LASSORT NATHALIE (CPAM HAUTE-VIENNE)" w:date="2025-10-01T15:23:00Z">
        <w:r>
          <w:rPr>
            <w:rFonts w:ascii="Arial" w:hAnsi="Arial" w:cs="Arial"/>
          </w:rPr>
          <w:t>Email : logistique.cpam-haute-vienne@assurance-maladie.fr</w:t>
        </w:r>
      </w:ins>
    </w:p>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8F3504" w:rsidRDefault="008F3504">
      <w:pPr>
        <w:pStyle w:val="fcase2metab"/>
        <w:ind w:left="0" w:firstLine="0"/>
        <w:rPr>
          <w:ins w:id="294" w:author="LASSORT NATHALIE (CPAM HAUTE-VIENNE)" w:date="2025-10-01T15:24:00Z"/>
          <w:rFonts w:ascii="Wingdings" w:eastAsia="Wingdings" w:hAnsi="Wingdings" w:cs="Wingdings"/>
          <w:b/>
          <w:color w:val="66CCFF"/>
          <w:spacing w:val="-10"/>
        </w:rPr>
        <w:pPrChange w:id="295" w:author="LASSORT NATHALIE (CPAM HAUTE-VIENNE)" w:date="2025-10-01T15:24:00Z">
          <w:pPr>
            <w:pStyle w:val="fcase2metab"/>
          </w:pPr>
        </w:pPrChange>
      </w:pPr>
    </w:p>
    <w:p w:rsidR="009B1CD0" w:rsidDel="008F3504" w:rsidRDefault="009B1CD0">
      <w:pPr>
        <w:pStyle w:val="fcase2metab"/>
        <w:ind w:left="0" w:firstLine="0"/>
        <w:rPr>
          <w:del w:id="296" w:author="LASSORT NATHALIE (CPAM HAUTE-VIENNE)" w:date="2025-10-01T15:24:00Z"/>
          <w:rFonts w:ascii="Arial" w:hAnsi="Arial" w:cs="Arial"/>
        </w:rPr>
        <w:pPrChange w:id="297" w:author="LASSORT NATHALIE (CPAM HAUTE-VIENNE)" w:date="2025-10-01T15:24:00Z">
          <w:pPr>
            <w:pStyle w:val="fcase2metab"/>
          </w:pPr>
        </w:pPrChange>
      </w:pPr>
      <w:del w:id="298" w:author="LASSORT NATHALIE (CPAM HAUTE-VIENNE)" w:date="2025-10-01T15:24:00Z">
        <w:r w:rsidDel="008F3504">
          <w:rPr>
            <w:rFonts w:ascii="Wingdings" w:eastAsia="Wingdings" w:hAnsi="Wingdings" w:cs="Wingdings"/>
            <w:b/>
            <w:color w:val="66CCFF"/>
            <w:spacing w:val="-10"/>
          </w:rPr>
          <w:delText></w:delText>
        </w:r>
        <w:r w:rsidDel="008F3504">
          <w:rPr>
            <w:rFonts w:ascii="Arial" w:eastAsia="Arial" w:hAnsi="Arial" w:cs="Arial"/>
            <w:b/>
          </w:rPr>
          <w:delText xml:space="preserve">  </w:delText>
        </w:r>
        <w:r w:rsidDel="008F3504">
          <w:rPr>
            <w:rFonts w:ascii="Arial" w:hAnsi="Arial" w:cs="Arial"/>
          </w:rPr>
          <w:delText>Imputation budgétaire</w:delText>
        </w:r>
      </w:del>
    </w:p>
    <w:p w:rsidR="0079785C" w:rsidDel="008F3504" w:rsidRDefault="0079785C">
      <w:pPr>
        <w:pStyle w:val="fcase2metab"/>
        <w:ind w:left="0" w:firstLine="0"/>
        <w:rPr>
          <w:del w:id="299" w:author="LASSORT NATHALIE (CPAM HAUTE-VIENNE)" w:date="2025-10-01T15:24:00Z"/>
          <w:rFonts w:ascii="Arial" w:hAnsi="Arial" w:cs="Arial"/>
        </w:rPr>
        <w:pPrChange w:id="300" w:author="LASSORT NATHALIE (CPAM HAUTE-VIENNE)" w:date="2025-10-01T15:24:00Z">
          <w:pPr>
            <w:pStyle w:val="fcase2metab"/>
          </w:pPr>
        </w:pPrChange>
      </w:pPr>
    </w:p>
    <w:p w:rsidR="009B1CD0" w:rsidDel="008F3504" w:rsidRDefault="009B1CD0" w:rsidP="009B45B9">
      <w:pPr>
        <w:tabs>
          <w:tab w:val="left" w:pos="851"/>
        </w:tabs>
        <w:rPr>
          <w:del w:id="301" w:author="LASSORT NATHALIE (CPAM HAUTE-VIENNE)" w:date="2025-10-01T15:24:00Z"/>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del w:id="302" w:author="LASSORT NATHALIE (CPAM HAUTE-VIENNE)" w:date="2025-10-01T15:25:00Z">
        <w:r w:rsidDel="008F3504">
          <w:rPr>
            <w:rFonts w:ascii="Arial" w:hAnsi="Arial" w:cs="Arial"/>
            <w:sz w:val="16"/>
            <w:szCs w:val="16"/>
          </w:rPr>
          <w:delText xml:space="preserve">Date de la dernière mise à jour : </w:delText>
        </w:r>
        <w:r w:rsidR="00D337D7" w:rsidDel="008F3504">
          <w:rPr>
            <w:rFonts w:ascii="Arial" w:hAnsi="Arial" w:cs="Arial"/>
            <w:sz w:val="16"/>
            <w:szCs w:val="16"/>
          </w:rPr>
          <w:delText>01</w:delText>
        </w:r>
        <w:r w:rsidR="009C4738" w:rsidDel="008F3504">
          <w:rPr>
            <w:rFonts w:ascii="Arial" w:hAnsi="Arial" w:cs="Arial"/>
            <w:sz w:val="16"/>
            <w:szCs w:val="16"/>
          </w:rPr>
          <w:delText>/</w:delText>
        </w:r>
        <w:r w:rsidR="00D337D7" w:rsidDel="008F3504">
          <w:rPr>
            <w:rFonts w:ascii="Arial" w:hAnsi="Arial" w:cs="Arial"/>
            <w:sz w:val="16"/>
            <w:szCs w:val="16"/>
          </w:rPr>
          <w:delText>04</w:delText>
        </w:r>
        <w:r w:rsidR="009C4738" w:rsidDel="008F3504">
          <w:rPr>
            <w:rFonts w:ascii="Arial" w:hAnsi="Arial" w:cs="Arial"/>
            <w:sz w:val="16"/>
            <w:szCs w:val="16"/>
          </w:rPr>
          <w:delText>/2019</w:delText>
        </w:r>
        <w:r w:rsidR="005A4A3B" w:rsidRPr="00BB4CE8" w:rsidDel="008F3504">
          <w:rPr>
            <w:rFonts w:ascii="Arial" w:hAnsi="Arial" w:cs="Arial"/>
            <w:sz w:val="16"/>
            <w:szCs w:val="16"/>
          </w:rPr>
          <w:delText>.</w:delText>
        </w:r>
      </w:del>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2C1" w:rsidRDefault="000B62C1">
      <w:r>
        <w:separator/>
      </w:r>
    </w:p>
  </w:endnote>
  <w:endnote w:type="continuationSeparator" w:id="0">
    <w:p w:rsidR="000B62C1" w:rsidRDefault="000B6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0B62C1" w:rsidTr="0083205E">
      <w:trPr>
        <w:tblHeader/>
      </w:trPr>
      <w:tc>
        <w:tcPr>
          <w:tcW w:w="2906" w:type="dxa"/>
          <w:shd w:val="clear" w:color="auto" w:fill="66CCFF"/>
        </w:tcPr>
        <w:p w:rsidR="000B62C1" w:rsidRDefault="000B62C1"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0B62C1" w:rsidRDefault="000B62C1" w:rsidP="00FE48C9">
          <w:pPr>
            <w:jc w:val="center"/>
            <w:rPr>
              <w:rFonts w:ascii="Arial" w:hAnsi="Arial" w:cs="Arial"/>
              <w:b/>
            </w:rPr>
          </w:pPr>
          <w:del w:id="0" w:author="LASSORT NATHALIE (CPAM HAUTE-VIENNE)" w:date="2025-10-01T15:25:00Z">
            <w:r w:rsidDel="008F3504">
              <w:rPr>
                <w:rFonts w:ascii="Arial" w:hAnsi="Arial" w:cs="Arial"/>
                <w:b/>
                <w:i/>
              </w:rPr>
              <w:delText>(indiquer ici la référence du marché public)</w:delText>
            </w:r>
          </w:del>
          <w:ins w:id="1" w:author="LASSORT NATHALIE (CPAM HAUTE-VIENNE)" w:date="2025-10-01T15:25:00Z">
            <w:r w:rsidR="008F3504">
              <w:rPr>
                <w:rFonts w:ascii="Arial" w:hAnsi="Arial" w:cs="Arial"/>
                <w:b/>
                <w:i/>
              </w:rPr>
              <w:t>2025-87AG001L00</w:t>
            </w:r>
          </w:ins>
        </w:p>
      </w:tc>
      <w:tc>
        <w:tcPr>
          <w:tcW w:w="896" w:type="dxa"/>
          <w:shd w:val="clear" w:color="auto" w:fill="66CCFF"/>
        </w:tcPr>
        <w:p w:rsidR="000B62C1" w:rsidRDefault="000B62C1">
          <w:pPr>
            <w:tabs>
              <w:tab w:val="center" w:pos="1366"/>
              <w:tab w:val="right" w:pos="2733"/>
            </w:tabs>
          </w:pPr>
          <w:r>
            <w:rPr>
              <w:rFonts w:ascii="Arial" w:hAnsi="Arial" w:cs="Arial"/>
              <w:b/>
            </w:rPr>
            <w:t xml:space="preserve">Page : </w:t>
          </w:r>
        </w:p>
      </w:tc>
      <w:tc>
        <w:tcPr>
          <w:tcW w:w="567" w:type="dxa"/>
          <w:shd w:val="clear" w:color="auto" w:fill="66CCFF"/>
        </w:tcPr>
        <w:p w:rsidR="000B62C1" w:rsidRDefault="000B62C1">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350AE">
            <w:rPr>
              <w:rStyle w:val="Numrodepage"/>
              <w:rFonts w:cs="Arial"/>
              <w:b/>
              <w:noProof/>
            </w:rPr>
            <w:t>1</w:t>
          </w:r>
          <w:r>
            <w:rPr>
              <w:rStyle w:val="Numrodepage"/>
              <w:rFonts w:cs="Arial"/>
              <w:b/>
            </w:rPr>
            <w:fldChar w:fldCharType="end"/>
          </w:r>
        </w:p>
      </w:tc>
      <w:tc>
        <w:tcPr>
          <w:tcW w:w="165" w:type="dxa"/>
          <w:shd w:val="clear" w:color="auto" w:fill="66CCFF"/>
        </w:tcPr>
        <w:p w:rsidR="000B62C1" w:rsidRDefault="000B62C1">
          <w:pPr>
            <w:jc w:val="center"/>
          </w:pPr>
          <w:r>
            <w:rPr>
              <w:rFonts w:ascii="Arial" w:hAnsi="Arial" w:cs="Arial"/>
              <w:b/>
            </w:rPr>
            <w:t>/</w:t>
          </w:r>
        </w:p>
      </w:tc>
      <w:tc>
        <w:tcPr>
          <w:tcW w:w="544" w:type="dxa"/>
          <w:shd w:val="clear" w:color="auto" w:fill="66CCFF"/>
        </w:tcPr>
        <w:p w:rsidR="000B62C1" w:rsidRDefault="000B62C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350AE">
            <w:rPr>
              <w:rStyle w:val="Numrodepage"/>
              <w:rFonts w:cs="Arial"/>
              <w:b/>
              <w:noProof/>
            </w:rPr>
            <w:t>6</w:t>
          </w:r>
          <w:r>
            <w:rPr>
              <w:rStyle w:val="Numrodepage"/>
              <w:rFonts w:cs="Arial"/>
              <w:b/>
            </w:rPr>
            <w:fldChar w:fldCharType="end"/>
          </w:r>
        </w:p>
      </w:tc>
    </w:tr>
  </w:tbl>
  <w:p w:rsidR="000B62C1" w:rsidRPr="00840934" w:rsidRDefault="000B62C1"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2C1" w:rsidRDefault="000B62C1">
      <w:r>
        <w:separator/>
      </w:r>
    </w:p>
  </w:footnote>
  <w:footnote w:type="continuationSeparator" w:id="0">
    <w:p w:rsidR="000B62C1" w:rsidRDefault="000B62C1">
      <w:r>
        <w:continuationSeparator/>
      </w:r>
    </w:p>
  </w:footnote>
  <w:footnote w:id="1">
    <w:p w:rsidR="000B62C1" w:rsidRDefault="000B62C1">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0B62C1" w:rsidDel="00DA44AD" w:rsidRDefault="000B62C1">
      <w:pPr>
        <w:pStyle w:val="Notedebasdepage"/>
        <w:ind w:right="-1"/>
        <w:jc w:val="both"/>
        <w:rPr>
          <w:del w:id="158" w:author="LASSORT NATHALIE (CPAM HAUTE-VIENNE)" w:date="2025-10-01T15:07:00Z"/>
        </w:rPr>
      </w:pPr>
      <w:del w:id="159" w:author="LASSORT NATHALIE (CPAM HAUTE-VIENNE)" w:date="2025-10-01T15:07:00Z">
        <w:r w:rsidDel="00DA44AD">
          <w:rPr>
            <w:rStyle w:val="Caractresdenotedebasdepage"/>
          </w:rPr>
          <w:footnoteRef/>
        </w:r>
        <w:r w:rsidDel="00DA44AD">
          <w:rPr>
            <w:rStyle w:val="Caractresdenotedebasdepage"/>
            <w:rFonts w:ascii="Arial" w:hAnsi="Arial" w:cs="Arial"/>
            <w:sz w:val="16"/>
            <w:szCs w:val="16"/>
          </w:rPr>
          <w:tab/>
          <w:delText xml:space="preserve"> </w:delText>
        </w:r>
        <w:r w:rsidDel="00DA44AD">
          <w:rPr>
            <w:rFonts w:ascii="Arial" w:hAnsi="Arial" w:cs="Arial"/>
            <w:sz w:val="16"/>
            <w:szCs w:val="16"/>
          </w:rPr>
          <w:delText>Le montant de l’offre établie à partir de prix unitaires est calculé par référence à la quantité estimée dans l’avis d’appel public à la concurrence.</w:delText>
        </w:r>
      </w:del>
    </w:p>
  </w:footnote>
  <w:footnote w:id="3">
    <w:p w:rsidR="000B62C1" w:rsidDel="00DA44AD" w:rsidRDefault="000B62C1">
      <w:pPr>
        <w:pStyle w:val="Notedebasdepage"/>
        <w:ind w:right="-1"/>
        <w:jc w:val="both"/>
        <w:rPr>
          <w:del w:id="167" w:author="LASSORT NATHALIE (CPAM HAUTE-VIENNE)" w:date="2025-10-01T15:07:00Z"/>
        </w:rPr>
      </w:pPr>
      <w:del w:id="168" w:author="LASSORT NATHALIE (CPAM HAUTE-VIENNE)" w:date="2025-10-01T15:07:00Z">
        <w:r w:rsidDel="00DA44AD">
          <w:rPr>
            <w:rStyle w:val="Caractresdenotedebasdepage"/>
          </w:rPr>
          <w:delText>4</w:delText>
        </w:r>
        <w:r w:rsidDel="00DA44AD">
          <w:rPr>
            <w:rFonts w:ascii="Arial" w:hAnsi="Arial" w:cs="Arial"/>
            <w:sz w:val="16"/>
            <w:szCs w:val="16"/>
          </w:rPr>
          <w:tab/>
          <w:delText xml:space="preserve"> Ne pas remplir lorsque les règles de TVA intracommunautaire prévoient le paiement de la TVA par l’acheteur. Dans ce cas, celui-ci doit indiquer son numéro d’identification au titulaire avant la date de facturation.</w:delText>
        </w:r>
      </w:del>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SSORT NATHALIE (CPAM HAUTE-VIENNE)">
    <w15:presenceInfo w15:providerId="AD" w15:userId="S-1-5-21-221657151-1568348028-1356926495-989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B62C1"/>
    <w:rsid w:val="000E0020"/>
    <w:rsid w:val="00156924"/>
    <w:rsid w:val="00166B56"/>
    <w:rsid w:val="00174505"/>
    <w:rsid w:val="001814D7"/>
    <w:rsid w:val="001C40C0"/>
    <w:rsid w:val="001C733C"/>
    <w:rsid w:val="0021527A"/>
    <w:rsid w:val="0021797C"/>
    <w:rsid w:val="00225A1A"/>
    <w:rsid w:val="002904AF"/>
    <w:rsid w:val="002C2CA3"/>
    <w:rsid w:val="002C4B3E"/>
    <w:rsid w:val="002C79D6"/>
    <w:rsid w:val="002E56C1"/>
    <w:rsid w:val="00332B12"/>
    <w:rsid w:val="00354C04"/>
    <w:rsid w:val="00385E76"/>
    <w:rsid w:val="003A39AB"/>
    <w:rsid w:val="003A7270"/>
    <w:rsid w:val="0043706E"/>
    <w:rsid w:val="0044597F"/>
    <w:rsid w:val="004A7169"/>
    <w:rsid w:val="004C5755"/>
    <w:rsid w:val="004E75A6"/>
    <w:rsid w:val="00514DAF"/>
    <w:rsid w:val="00532EC7"/>
    <w:rsid w:val="00541CA3"/>
    <w:rsid w:val="005546A9"/>
    <w:rsid w:val="00571DBD"/>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8C146A"/>
    <w:rsid w:val="008F3504"/>
    <w:rsid w:val="00930A5C"/>
    <w:rsid w:val="00934503"/>
    <w:rsid w:val="009567F8"/>
    <w:rsid w:val="00972598"/>
    <w:rsid w:val="00983FF3"/>
    <w:rsid w:val="009B1CD0"/>
    <w:rsid w:val="009B45B9"/>
    <w:rsid w:val="009C4738"/>
    <w:rsid w:val="009D661E"/>
    <w:rsid w:val="00A34D04"/>
    <w:rsid w:val="00AE7831"/>
    <w:rsid w:val="00B02608"/>
    <w:rsid w:val="00B0289C"/>
    <w:rsid w:val="00B054DA"/>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350AE"/>
    <w:rsid w:val="00D412FD"/>
    <w:rsid w:val="00D46BC7"/>
    <w:rsid w:val="00D90A00"/>
    <w:rsid w:val="00DA44AD"/>
    <w:rsid w:val="00E20DB0"/>
    <w:rsid w:val="00E47798"/>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150DEE56"/>
  <w15:chartTrackingRefBased/>
  <w15:docId w15:val="{6047B67D-1703-448C-990D-8450519C9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F9EE7-5729-4E70-B197-3F3D003E1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6</Pages>
  <Words>2459</Words>
  <Characters>13525</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15953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LASSORT NATHALIE (CPAM HAUTE-VIENNE)</cp:lastModifiedBy>
  <cp:revision>2</cp:revision>
  <cp:lastPrinted>2016-11-04T12:53:00Z</cp:lastPrinted>
  <dcterms:created xsi:type="dcterms:W3CDTF">2025-10-14T13:35:00Z</dcterms:created>
  <dcterms:modified xsi:type="dcterms:W3CDTF">2025-10-14T13:35:00Z</dcterms:modified>
</cp:coreProperties>
</file>